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3"/>
        <w:spacing w:lineRule="auto" w:line="360" w:before="0" w:after="160"/>
        <w:jc w:val="center"/>
        <w:rPr/>
      </w:pPr>
      <w:bookmarkStart w:id="0" w:name="_Toc184379952"/>
      <w:bookmarkStart w:id="1" w:name="_Toc160725061"/>
      <w:bookmarkEnd w:id="0"/>
      <w:bookmarkEnd w:id="1"/>
      <w:r>
        <w:rPr>
          <w:rFonts w:cs="Arial"/>
        </w:rPr>
        <w:t>ANEXO IV</w:t>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Normal"/>
        <w:spacing w:lineRule="auto" w:line="360" w:before="0" w:after="0"/>
        <w:jc w:val="center"/>
        <w:rPr>
          <w:rFonts w:ascii="Arial" w:hAnsi="Arial" w:cs="Arial"/>
          <w:b/>
          <w:b/>
          <w:color w:val="ED7D31" w:themeColor="accent2"/>
          <w:sz w:val="24"/>
          <w:szCs w:val="24"/>
        </w:rPr>
      </w:pPr>
      <w:r>
        <w:rPr>
          <w:rFonts w:cs="Arial" w:ascii="Arial" w:hAnsi="Arial"/>
          <w:b/>
          <w:color w:val="ED7D31" w:themeColor="accent2"/>
          <w:sz w:val="24"/>
          <w:szCs w:val="24"/>
        </w:rPr>
      </w:r>
    </w:p>
    <w:p>
      <w:pPr>
        <w:pStyle w:val="Ttulo3"/>
        <w:spacing w:lineRule="auto" w:line="360" w:before="0" w:after="160"/>
        <w:jc w:val="center"/>
        <w:rPr>
          <w:rFonts w:cs="Arial"/>
        </w:rPr>
      </w:pPr>
      <w:bookmarkStart w:id="2" w:name="_Toc184379953"/>
      <w:bookmarkStart w:id="3" w:name="_Toc160725062"/>
      <w:bookmarkEnd w:id="2"/>
      <w:bookmarkEnd w:id="3"/>
      <w:r>
        <w:rPr>
          <w:rFonts w:cs="Arial"/>
        </w:rPr>
        <w:t>MODELOS DE DECLARAÇÕES</w:t>
      </w:r>
    </w:p>
    <w:p>
      <w:pPr>
        <w:pStyle w:val="Normal"/>
        <w:spacing w:lineRule="auto" w:line="360" w:before="0" w:after="0"/>
        <w:rPr>
          <w:rFonts w:ascii="Arial" w:hAnsi="Arial" w:cs="Arial"/>
          <w:b/>
          <w:b/>
          <w:color w:val="ED7D31" w:themeColor="accent2"/>
          <w:sz w:val="24"/>
          <w:szCs w:val="24"/>
        </w:rPr>
      </w:pPr>
      <w:r>
        <w:rPr>
          <w:rFonts w:cs="Arial" w:ascii="Arial" w:hAnsi="Arial"/>
          <w:b/>
          <w:color w:val="ED7D31" w:themeColor="accent2"/>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A</w:t>
      </w:r>
    </w:p>
    <w:p>
      <w:pPr>
        <w:pStyle w:val="ListParagraph"/>
        <w:spacing w:lineRule="auto" w:line="360" w:before="0" w:after="0"/>
        <w:ind w:left="0" w:hanging="0"/>
        <w:contextualSpacing/>
        <w:jc w:val="center"/>
        <w:rPr>
          <w:rFonts w:ascii="Arial" w:hAnsi="Arial" w:cs="Arial"/>
          <w:b/>
          <w:b/>
          <w:bCs/>
          <w:sz w:val="24"/>
          <w:szCs w:val="24"/>
        </w:rPr>
      </w:pPr>
      <w:r>
        <w:rPr>
          <w:rFonts w:cs="Arial" w:ascii="Arial" w:hAnsi="Arial"/>
          <w:b/>
          <w:bCs/>
          <w:sz w:val="24"/>
          <w:szCs w:val="24"/>
        </w:rPr>
        <w:t>DECLARAÇÃO DE INEXISTÊNCIA DE FATO IMPEDITIVO</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sz w:val="24"/>
          <w:szCs w:val="24"/>
        </w:rPr>
        <w:t>Declaração de Inexistência de Fato Impeditivo</w:t>
      </w:r>
      <w:r>
        <w:rPr>
          <w:rFonts w:cs="Arial" w:ascii="Arial" w:hAnsi="Arial"/>
          <w:bCs/>
          <w:sz w:val="24"/>
          <w:szCs w:val="24"/>
        </w:rPr>
        <w:t xml:space="preserve"> </w:t>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 (Licitante - nome, sede, CNPJ), por seu representante legal ao final assinado, em atendimento ao disposto no Edital, declara não existir fato impeditivo para sua participação na Licitação e que os sócios ou acionistas eleitos para mandato de administração ou direção da empresa não se encontram impedidos de praticar atos da vida civil, nem estão sob restrição dos direitos decorrente de sentença condenatória criminal transitada em julgado.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B</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DECLARAÇÃO DE REGULARIDADE COM O ARTIGO 7º, XXXIII, DA CONSTITUIÇÃO FEDERAL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
          <w:b/>
          <w:sz w:val="24"/>
          <w:szCs w:val="24"/>
        </w:rPr>
      </w:pPr>
      <w:r>
        <w:rPr>
          <w:rFonts w:cs="Arial" w:ascii="Arial" w:hAnsi="Arial"/>
          <w:b/>
          <w:sz w:val="24"/>
          <w:szCs w:val="24"/>
        </w:rPr>
        <w:t>Declaração de Regularidade com o Artigo 7º, XXXIII, da Constituição Federal</w:t>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 (Licitante - nome, sede, CNPJ), por seu representante legal ao final assinado, declara, sob as penas da lei, que se encontra em situação regular em relação ao disposto no artigo 7º, inciso XXXIII, da Constituição Federal.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C</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DECLARAÇÃO DE ALOCAÇÃO DE EQUIPAMENTOS PARA EXECUÇÃO DAS OBRAS E SERVIÇOS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sz w:val="24"/>
          <w:szCs w:val="24"/>
        </w:rPr>
        <w:t>Declaração de Alocação de Equipamentos para Execução das Obras e Serviços</w:t>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A (Licitante - nome, sede, CNPJ), por seu representante legal ao final assinado, em atendimento aos termos do EDITAL, declara, sob as penas da lei, que fará a alocação dos equipamentos necessários para a execução de todas as obras e serviços da concessão, mantendo e operando-</w:t>
      </w:r>
      <w:del w:id="0" w:author="Júlia Sedrez" w:date="2025-02-25T14:13:00Z">
        <w:r>
          <w:rPr>
            <w:rFonts w:cs="Arial" w:ascii="Arial" w:hAnsi="Arial"/>
            <w:bCs/>
            <w:sz w:val="24"/>
            <w:szCs w:val="24"/>
          </w:rPr>
          <w:delText xml:space="preserve"> </w:delText>
        </w:r>
      </w:del>
      <w:r>
        <w:rPr>
          <w:rFonts w:cs="Arial" w:ascii="Arial" w:hAnsi="Arial"/>
          <w:bCs/>
          <w:sz w:val="24"/>
          <w:szCs w:val="24"/>
        </w:rPr>
        <w:t xml:space="preserve">os em conformidade com as normas técnicas aplicáveis e, em particular, com a legislação ambiental e de segurança do trabalho.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D</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MODELO DE FIANÇA-BANCÁRIA PARA GARANTIA DE EXECUÇÃO</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sz w:val="24"/>
          <w:szCs w:val="24"/>
        </w:rPr>
        <w:t>Declaração de Alocação de Equipamentos para Execução das Obras e Serviços</w:t>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Pela presente Carta de Fiança, o Banco [•], com sede em [•], inscrito no CNPJ/MF sob nº [•] (“Banco Fiador”), diretamente por si e por seus eventuais sucessores, obriga-se perante o Município de ERECHIM (“MUNICÍPIO”) como fiador solidário da [nome da CONCESSIONÁRIA], com sede em [•], inscrita no CNPJ/MF sob nº [•] (“Afiançada”), com expressa renúncia dos direitos previstos nos artigos nº 827, 835, 837, 838 e 839 da Lei nº 10.406, de 10 de janeiro de 2002 (Código Civil Brasileiro), pelo fiel cumprimento de todas as obrigações assumidas pela Afiançada no contrato de concessão decorrente da Concorrência Pública nº [•], cujos termos, cláusulas e condições o Banco Fiador declara expressamente conhecer e aceitar.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 presente Carta de Fiança é expedida no valor de R$ [•].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O Banco Fiador se obriga, obedecendo ao valor-limite acima especificado, a atender, no prazo de 24 (vinte e quatro) horas do recebimento da notificação encaminhada pelo MUNICÍPIO, as reposições de qualquer pagamento coberto pela fiança.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Obriga-se, ainda, este Banco Fiador ao pagamento de despesas judiciais ou não, na hipótese de ser o MUNICÍPIO compelido a ingressar em juízo para demandar o cumprimento de qualquer obrigação assumida pela Afiançada.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O Banco Fiador não alegará nenhuma objeção ou oposição da Afiançada ou por ela invocada para o fim de se escusar do cumprimento da obrigação assumida perante o MUNICÍPIO, nos termos desta Carta de Fiança.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Na hipótese de o MUNICÍPIO ingressar em juízo para demandar o cumprimento da obrigação a que se refere a presente Carta de Fiança, fica o Banco Fiador obrigado ao pagamento das despesas arbitrais, judiciais ou extrajudiciais.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 presente fiança vigorará pelo prazo de [completar – mínimo 180 dias após o prazo do contrato] e só perderá seu valor se notificado pelo Banco Fiador, com a antecedência mínima de 30 (trinta) dias antes de seu término.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Declara ainda o Banco Fiador que: </w:t>
      </w:r>
    </w:p>
    <w:p>
      <w:pPr>
        <w:pStyle w:val="ListParagraph"/>
        <w:numPr>
          <w:ilvl w:val="0"/>
          <w:numId w:val="1"/>
        </w:numPr>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 </w:t>
        <w:tab/>
        <w:t xml:space="preserve">a presente Carta de Fiança está devidamente contabilizada, observando integralmente os regulamentos do Banco Central do Brasil atualmente em vigor, além de atender aos preceitos da Legislação Bancária aplicável; e </w:t>
      </w:r>
    </w:p>
    <w:p>
      <w:pPr>
        <w:pStyle w:val="ListParagraph"/>
        <w:numPr>
          <w:ilvl w:val="0"/>
          <w:numId w:val="1"/>
        </w:numPr>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b) </w:t>
        <w:tab/>
        <w:t xml:space="preserve">os signatários deste instrumento estão autorizados a prestar a fiança em seu nome e em sua responsabilidade;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FIADOR: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[denominação do fiador]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Testemunhas: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(Nome e 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e RG)</w:t>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E</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DECLARAÇÃO DE REGULARIDADE FISCAL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sz w:val="24"/>
          <w:szCs w:val="24"/>
        </w:rPr>
        <w:t>Declaração de Regularidade Fiscal</w:t>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 (Licitante - nome, sede, CNPJ), por seu representante legal ao final assinado, em atendimento à previsão do EDITAL, declara, sob as penas da lei, que, [----] não se encontra cadastrada na Fazenda desse Município e que se encontra em situação de regularidade fiscal perante o mesmo.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F</w:t>
      </w:r>
    </w:p>
    <w:p>
      <w:pPr>
        <w:pStyle w:val="ListParagraph"/>
        <w:spacing w:lineRule="auto" w:line="360" w:before="0" w:after="0"/>
        <w:ind w:left="0" w:hanging="0"/>
        <w:contextualSpacing/>
        <w:jc w:val="center"/>
        <w:rPr>
          <w:rFonts w:ascii="Arial" w:hAnsi="Arial" w:cs="Arial"/>
          <w:b/>
          <w:b/>
          <w:bCs/>
          <w:sz w:val="24"/>
          <w:szCs w:val="24"/>
        </w:rPr>
      </w:pPr>
      <w:r>
        <w:rPr>
          <w:rFonts w:cs="Arial" w:ascii="Arial" w:hAnsi="Arial"/>
          <w:b/>
          <w:bCs/>
          <w:sz w:val="24"/>
          <w:szCs w:val="24"/>
        </w:rPr>
        <w:t>DECLARAÇÃO DE ATENDIMENTO AOS REQUISITOS DA HABILITAÇÃO</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
          <w:b/>
          <w:sz w:val="24"/>
          <w:szCs w:val="24"/>
        </w:rPr>
      </w:pPr>
      <w:r>
        <w:rPr>
          <w:rFonts w:cs="Arial" w:ascii="Arial" w:hAnsi="Arial"/>
          <w:b/>
          <w:sz w:val="24"/>
          <w:szCs w:val="24"/>
        </w:rPr>
        <w:t>Declaração de Atendimento aos Requisitos da Habilitação</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 [LICITANTE - nome, sede, CNPJ], por seu representante legal ao final assinado, em atendimento ao disposto no EDITAL, declara que atende plenamente a todos os requisitos do EDITAL relativos à habilitação jurídica, fiscal, técnica e econômico-financeira.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bookmarkStart w:id="4" w:name="_Hlk115939624"/>
      <w:bookmarkEnd w:id="4"/>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G</w:t>
      </w:r>
    </w:p>
    <w:p>
      <w:pPr>
        <w:pStyle w:val="ListParagraph"/>
        <w:spacing w:lineRule="auto" w:line="360" w:before="0" w:after="0"/>
        <w:ind w:left="0" w:hanging="0"/>
        <w:contextualSpacing/>
        <w:jc w:val="center"/>
        <w:rPr>
          <w:rFonts w:ascii="Arial" w:hAnsi="Arial" w:cs="Arial"/>
          <w:b/>
          <w:b/>
          <w:bCs/>
          <w:sz w:val="24"/>
          <w:szCs w:val="24"/>
        </w:rPr>
      </w:pPr>
      <w:r>
        <w:rPr>
          <w:rFonts w:cs="Arial" w:ascii="Arial" w:hAnsi="Arial"/>
          <w:b/>
          <w:bCs/>
          <w:sz w:val="24"/>
          <w:szCs w:val="24"/>
        </w:rPr>
        <w:t>CREDENCIAL</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
          <w:b/>
          <w:sz w:val="24"/>
          <w:szCs w:val="24"/>
        </w:rPr>
      </w:pPr>
      <w:r>
        <w:rPr>
          <w:rFonts w:cs="Arial" w:ascii="Arial" w:hAnsi="Arial"/>
          <w:b/>
          <w:sz w:val="24"/>
          <w:szCs w:val="24"/>
        </w:rPr>
        <w:t>Credencial</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Em atendimento ao Edital em referência, [LICITANTE - nome, sede, CNPJ], neste ato representada pelos seus Diretores abaixo assinados, nos termos de seu Estatuto Social, pela presente CREDENCIA os [CREDENCIADO – Nome, RG e CPF], para representá-la na </w:t>
      </w:r>
      <w:r>
        <w:rPr>
          <w:rFonts w:cs="Arial" w:ascii="Arial" w:hAnsi="Arial"/>
          <w:b/>
          <w:bCs/>
          <w:sz w:val="24"/>
          <w:szCs w:val="24"/>
        </w:rPr>
        <w:t xml:space="preserve">VISITA TÉCNICA </w:t>
      </w:r>
      <w:r>
        <w:rPr>
          <w:rFonts w:cs="Arial" w:ascii="Arial" w:hAnsi="Arial"/>
          <w:bCs/>
          <w:sz w:val="24"/>
          <w:szCs w:val="24"/>
        </w:rPr>
        <w:t xml:space="preserve">referente à Concorrência Pública Nº </w:t>
      </w:r>
      <w:r>
        <w:rPr>
          <w:rFonts w:cs="Arial" w:ascii="Arial" w:hAnsi="Arial"/>
          <w:bCs/>
          <w:sz w:val="24"/>
          <w:szCs w:val="24"/>
          <w:highlight w:val="yellow"/>
        </w:rPr>
        <w:t>xx/2025</w:t>
      </w:r>
      <w:r>
        <w:rPr>
          <w:rFonts w:cs="Arial" w:ascii="Arial" w:hAnsi="Arial"/>
          <w:bCs/>
          <w:sz w:val="24"/>
          <w:szCs w:val="24"/>
        </w:rPr>
        <w:t xml:space="preserve">, promovida pela Prefeitura do Município de ERECHIM, podendo assinar atas e demais documentos e praticar todos os atos pertinentes ao desempenho da representação no presente procedimento licitatório.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H</w:t>
      </w:r>
    </w:p>
    <w:p>
      <w:pPr>
        <w:pStyle w:val="ListParagraph"/>
        <w:spacing w:lineRule="auto" w:line="360" w:before="0" w:after="0"/>
        <w:ind w:left="0" w:hanging="0"/>
        <w:contextualSpacing/>
        <w:jc w:val="center"/>
        <w:rPr>
          <w:rFonts w:ascii="Arial" w:hAnsi="Arial" w:cs="Arial"/>
          <w:b/>
          <w:b/>
          <w:bCs/>
          <w:sz w:val="24"/>
          <w:szCs w:val="24"/>
        </w:rPr>
      </w:pPr>
      <w:r>
        <w:rPr>
          <w:rFonts w:cs="Arial" w:ascii="Arial" w:hAnsi="Arial"/>
          <w:b/>
          <w:bCs/>
          <w:sz w:val="24"/>
          <w:szCs w:val="24"/>
        </w:rPr>
        <w:t>ATESTADO DE VISITA</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r>
        <w:rPr>
          <w:rFonts w:cs="Arial" w:ascii="Arial" w:hAnsi="Arial"/>
          <w:bCs/>
          <w:sz w:val="24"/>
          <w:szCs w:val="24"/>
        </w:rPr>
        <w:tab/>
        <w:t>Atestamos para fins de habilitação na Licitação de Concorrência nº</w:t>
      </w:r>
      <w:r>
        <w:rPr>
          <w:rFonts w:cs="Arial" w:ascii="Arial" w:hAnsi="Arial"/>
          <w:bCs/>
          <w:sz w:val="24"/>
          <w:szCs w:val="24"/>
          <w:highlight w:val="yellow"/>
        </w:rPr>
        <w:t>. xx/2025</w:t>
      </w:r>
      <w:r>
        <w:rPr>
          <w:rFonts w:cs="Arial" w:ascii="Arial" w:hAnsi="Arial"/>
          <w:bCs/>
          <w:sz w:val="24"/>
          <w:szCs w:val="24"/>
        </w:rPr>
        <w:t xml:space="preserve"> em atendimento ao EDITAL, que tem por objeto a prestação dos SERVIÇOS PÚBLICOS DE ABASTECIMENTO DE ÁGUA E ESGOTAMENTO SANITÁRIO na ÁREA DE CONCESSÃO, que [Nome, RG e CPF] representando a Empresa e/ou Consórcio................................................ compareceu nesta data em ERECHIM/RS, visitando a ÁREA DE CONCESSÃO, recebendo todas as informações necessárias para o cumprimento das obrigações inerentes.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right"/>
        <w:rPr>
          <w:rFonts w:ascii="Arial" w:hAnsi="Arial" w:cs="Arial"/>
          <w:bCs/>
          <w:sz w:val="24"/>
          <w:szCs w:val="24"/>
        </w:rPr>
      </w:pPr>
      <w:r>
        <w:rPr>
          <w:rFonts w:cs="Arial" w:ascii="Arial" w:hAnsi="Arial"/>
          <w:bCs/>
          <w:sz w:val="24"/>
          <w:szCs w:val="24"/>
        </w:rPr>
        <w:t>ERECHIM/RS, ____ de ________________ de _______.</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t>_______________________________</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t>Servidor (es) responsável (is)</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t>Secretaria de Urbanismo</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I</w:t>
      </w:r>
    </w:p>
    <w:p>
      <w:pPr>
        <w:pStyle w:val="ListParagraph"/>
        <w:spacing w:lineRule="auto" w:line="360" w:before="0" w:after="0"/>
        <w:ind w:left="0" w:hanging="0"/>
        <w:contextualSpacing/>
        <w:jc w:val="center"/>
        <w:rPr>
          <w:rFonts w:ascii="Arial" w:hAnsi="Arial" w:cs="Arial"/>
          <w:b/>
          <w:b/>
          <w:bCs/>
          <w:sz w:val="24"/>
          <w:szCs w:val="24"/>
        </w:rPr>
      </w:pPr>
      <w:r>
        <w:rPr>
          <w:rFonts w:cs="Arial" w:ascii="Arial" w:hAnsi="Arial"/>
          <w:b/>
          <w:bCs/>
          <w:sz w:val="24"/>
          <w:szCs w:val="24"/>
        </w:rPr>
        <w:t>TERMO DE RESPONSABILIDADE E RENÚNCIA À VISITA TÉCNICA</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
          <w:b/>
          <w:sz w:val="24"/>
          <w:szCs w:val="24"/>
        </w:rPr>
      </w:pPr>
      <w:r>
        <w:rPr>
          <w:rFonts w:cs="Arial" w:ascii="Arial" w:hAnsi="Arial"/>
          <w:b/>
          <w:sz w:val="24"/>
          <w:szCs w:val="24"/>
        </w:rPr>
        <w:t>Termo de Responsabilidade e Renúncia à Visita Técnica</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Em atendimento Edital em referência, [LICITANTE - nome, sede, CNPJ], neste ato representada pelo seu representante legal ao final assinado, declara que não efetuou a </w:t>
      </w:r>
      <w:r>
        <w:rPr>
          <w:rFonts w:cs="Arial" w:ascii="Arial" w:hAnsi="Arial"/>
          <w:b/>
          <w:bCs/>
          <w:sz w:val="24"/>
          <w:szCs w:val="24"/>
        </w:rPr>
        <w:t xml:space="preserve">VISITA TÉCNICA, </w:t>
      </w:r>
      <w:r>
        <w:rPr>
          <w:rFonts w:cs="Arial" w:ascii="Arial" w:hAnsi="Arial"/>
          <w:bCs/>
          <w:sz w:val="24"/>
          <w:szCs w:val="24"/>
        </w:rPr>
        <w:t xml:space="preserve">assumindo a responsabilidade por tal ato e em sendo vencedora do certame, tem ciência que a renúncia não lhe dará direito de pleitear modificações nos preços, prazos ou condições do contrato, ou alegar qualquer prejuízo ou reivindicar qualquer benefício, sob a invocação de insuficiência de dados ou informações sobre o objeto da licitação.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J</w:t>
      </w:r>
    </w:p>
    <w:p>
      <w:pPr>
        <w:pStyle w:val="ListParagraph"/>
        <w:spacing w:lineRule="auto" w:line="360" w:before="0" w:after="0"/>
        <w:ind w:left="0" w:hanging="0"/>
        <w:contextualSpacing/>
        <w:jc w:val="center"/>
        <w:rPr>
          <w:rFonts w:ascii="Arial" w:hAnsi="Arial" w:cs="Arial"/>
          <w:b/>
          <w:b/>
          <w:bCs/>
          <w:sz w:val="24"/>
          <w:szCs w:val="24"/>
        </w:rPr>
      </w:pPr>
      <w:r>
        <w:rPr>
          <w:rFonts w:cs="Arial" w:ascii="Arial" w:hAnsi="Arial"/>
          <w:b/>
          <w:bCs/>
          <w:sz w:val="24"/>
          <w:szCs w:val="24"/>
        </w:rPr>
        <w:t>DECLARAÇÃO DE CUMPRIMENTO DE RESERVA DE CARGOS PARA PESSOAS COM DEFICIÊNCIA</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
          <w:b/>
          <w:sz w:val="24"/>
          <w:szCs w:val="24"/>
        </w:rPr>
      </w:pPr>
      <w:r>
        <w:rPr>
          <w:rFonts w:cs="Arial" w:ascii="Arial" w:hAnsi="Arial"/>
          <w:b/>
          <w:sz w:val="24"/>
          <w:szCs w:val="24"/>
        </w:rPr>
        <w:t>Declaração de Atendimento às Exigências Legais de Reserva de Cargos</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A [LICITANTE - nome, sede, CNPJ], por seu representante legal ao final assinado, em atendimento ao disposto no EDITAL, declara que cumpre as exigências de reserva de cargos para pessoa com deficiência e para reabilitado da Previdência Social, previstas em lei e em outras normas específicas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r>
        <w:br w:type="page"/>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
          <w:bCs/>
          <w:sz w:val="24"/>
          <w:szCs w:val="24"/>
        </w:rPr>
        <w:t>ANEXO IV – K</w:t>
      </w:r>
    </w:p>
    <w:p>
      <w:pPr>
        <w:pStyle w:val="ListParagraph"/>
        <w:spacing w:lineRule="auto" w:line="360" w:before="0" w:after="0"/>
        <w:ind w:left="0" w:hanging="0"/>
        <w:contextualSpacing/>
        <w:jc w:val="center"/>
        <w:rPr>
          <w:rFonts w:ascii="Arial" w:hAnsi="Arial" w:cs="Arial"/>
          <w:b/>
          <w:b/>
          <w:bCs/>
          <w:sz w:val="24"/>
          <w:szCs w:val="24"/>
        </w:rPr>
      </w:pPr>
      <w:r>
        <w:rPr>
          <w:rFonts w:cs="Arial" w:ascii="Arial" w:hAnsi="Arial"/>
          <w:b/>
          <w:bCs/>
          <w:sz w:val="24"/>
          <w:szCs w:val="24"/>
        </w:rPr>
        <w:t>DECLARAÇÃO DE IDONEIDADE</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(local, data)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À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PREFEITURA MUNICIPAL DE ERECHIM</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Ref.: CONCORRÊNCIA PÚBLICA Nº </w:t>
      </w:r>
      <w:r>
        <w:rPr>
          <w:rFonts w:cs="Arial" w:ascii="Arial" w:hAnsi="Arial"/>
          <w:bCs/>
          <w:sz w:val="24"/>
          <w:szCs w:val="24"/>
          <w:highlight w:val="yellow"/>
        </w:rPr>
        <w:t>xx/2025</w:t>
      </w:r>
      <w:r>
        <w:rPr>
          <w:rFonts w:cs="Arial" w:ascii="Arial" w:hAnsi="Arial"/>
          <w:bCs/>
          <w:sz w:val="24"/>
          <w:szCs w:val="24"/>
        </w:rPr>
        <w:t xml:space="preserv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center"/>
        <w:rPr>
          <w:rFonts w:ascii="Arial" w:hAnsi="Arial" w:cs="Arial"/>
          <w:b/>
          <w:b/>
          <w:sz w:val="24"/>
          <w:szCs w:val="24"/>
        </w:rPr>
      </w:pPr>
      <w:r>
        <w:rPr>
          <w:rFonts w:cs="Arial" w:ascii="Arial" w:hAnsi="Arial"/>
          <w:b/>
          <w:sz w:val="24"/>
          <w:szCs w:val="24"/>
        </w:rPr>
        <w:t>Declaração de Idoneidade</w:t>
      </w:r>
    </w:p>
    <w:p>
      <w:pPr>
        <w:pStyle w:val="ListParagraph"/>
        <w:spacing w:lineRule="auto" w:line="360" w:before="0" w:after="0"/>
        <w:ind w:left="0" w:hanging="0"/>
        <w:contextualSpacing/>
        <w:jc w:val="center"/>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rPr>
          <w:rFonts w:ascii="Arial" w:hAnsi="Arial" w:cs="Arial"/>
          <w:bCs/>
          <w:sz w:val="24"/>
          <w:szCs w:val="24"/>
        </w:rPr>
      </w:pPr>
      <w:r>
        <w:rPr>
          <w:rFonts w:cs="Arial" w:ascii="Arial" w:hAnsi="Arial"/>
          <w:bCs/>
          <w:sz w:val="24"/>
          <w:szCs w:val="24"/>
        </w:rPr>
        <w:t>Prezados Senhores,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A [LICITANTE - nome, sede, CNPJ], por seu representante legal ao final assinado, em atendimento ao disposto no EDITAL, declara que não fora declarada inidônea para licitar ou contratar com o Poder Público, em qualquer de suas esferas.</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Atenciosamente,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Nome do representante legal:</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 xml:space="preserve">RG: </w:t>
      </w:r>
    </w:p>
    <w:p>
      <w:pPr>
        <w:pStyle w:val="ListParagraph"/>
        <w:spacing w:lineRule="auto" w:line="360" w:before="0" w:after="0"/>
        <w:ind w:left="0" w:hanging="0"/>
        <w:contextualSpacing/>
        <w:jc w:val="both"/>
        <w:rPr>
          <w:rFonts w:ascii="Arial" w:hAnsi="Arial" w:cs="Arial"/>
          <w:bCs/>
          <w:sz w:val="24"/>
          <w:szCs w:val="24"/>
        </w:rPr>
      </w:pPr>
      <w:r>
        <w:rPr>
          <w:rFonts w:cs="Arial" w:ascii="Arial" w:hAnsi="Arial"/>
          <w:bCs/>
          <w:sz w:val="24"/>
          <w:szCs w:val="24"/>
        </w:rPr>
        <w:t>CPF:</w:t>
      </w:r>
    </w:p>
    <w:p>
      <w:pPr>
        <w:pStyle w:val="Normal"/>
        <w:spacing w:lineRule="auto" w:line="360" w:before="0" w:after="0"/>
        <w:rPr>
          <w:rFonts w:ascii="Arial" w:hAnsi="Arial" w:cs="Arial"/>
          <w:bCs/>
          <w:sz w:val="24"/>
          <w:szCs w:val="24"/>
        </w:rPr>
      </w:pPr>
      <w:r>
        <w:rPr>
          <w:rFonts w:cs="Arial" w:ascii="Arial" w:hAnsi="Arial"/>
          <w:bCs/>
          <w:sz w:val="24"/>
          <w:szCs w:val="24"/>
        </w:rPr>
      </w:r>
    </w:p>
    <w:p>
      <w:pPr>
        <w:pStyle w:val="Normal"/>
        <w:spacing w:lineRule="auto" w:line="360" w:before="0" w:after="0"/>
        <w:rPr>
          <w:rFonts w:ascii="Arial" w:hAnsi="Arial" w:cs="Arial"/>
          <w:bCs/>
          <w:sz w:val="24"/>
          <w:szCs w:val="24"/>
        </w:rPr>
      </w:pPr>
      <w:r>
        <w:rPr>
          <w:rFonts w:cs="Arial" w:ascii="Arial" w:hAnsi="Arial"/>
          <w:bCs/>
          <w:sz w:val="24"/>
          <w:szCs w:val="24"/>
        </w:rPr>
      </w:r>
    </w:p>
    <w:p>
      <w:pPr>
        <w:pStyle w:val="Normal"/>
        <w:spacing w:lineRule="auto" w:line="360" w:before="0" w:after="0"/>
        <w:rPr>
          <w:rFonts w:ascii="Arial" w:hAnsi="Arial" w:cs="Arial"/>
          <w:bCs/>
          <w:sz w:val="24"/>
          <w:szCs w:val="24"/>
        </w:rPr>
      </w:pPr>
      <w:r>
        <w:rPr>
          <w:rFonts w:cs="Arial" w:ascii="Arial" w:hAnsi="Arial"/>
          <w:bCs/>
          <w:sz w:val="24"/>
          <w:szCs w:val="24"/>
        </w:rPr>
      </w:r>
    </w:p>
    <w:p>
      <w:pPr>
        <w:pStyle w:val="Normal"/>
        <w:spacing w:lineRule="auto" w:line="360" w:before="0" w:after="0"/>
        <w:rPr>
          <w:rFonts w:ascii="Arial" w:hAnsi="Arial" w:cs="Arial"/>
          <w:bCs/>
          <w:sz w:val="24"/>
          <w:szCs w:val="24"/>
        </w:rPr>
      </w:pPr>
      <w:r>
        <w:rPr>
          <w:rFonts w:cs="Arial" w:ascii="Arial" w:hAnsi="Arial"/>
          <w:bCs/>
          <w:sz w:val="24"/>
          <w:szCs w:val="24"/>
        </w:rPr>
      </w:r>
    </w:p>
    <w:p>
      <w:pPr>
        <w:pStyle w:val="Normal"/>
        <w:spacing w:lineRule="auto" w:line="360" w:before="0" w:after="0"/>
        <w:rPr>
          <w:rFonts w:ascii="Arial" w:hAnsi="Arial" w:cs="Arial"/>
          <w:bCs/>
          <w:sz w:val="24"/>
          <w:szCs w:val="24"/>
        </w:rPr>
      </w:pPr>
      <w:r>
        <w:rPr>
          <w:rFonts w:cs="Arial" w:ascii="Arial" w:hAnsi="Arial"/>
          <w:bCs/>
          <w:sz w:val="24"/>
          <w:szCs w:val="24"/>
        </w:rPr>
      </w:r>
    </w:p>
    <w:p>
      <w:pPr>
        <w:pStyle w:val="Normal"/>
        <w:spacing w:lineRule="auto" w:line="360" w:before="0" w:after="0"/>
        <w:rPr/>
      </w:pPr>
      <w:r>
        <w:rPr/>
      </w:r>
    </w:p>
    <w:sectPr>
      <w:headerReference w:type="default" r:id="rId2"/>
      <w:footerReference w:type="default" r:id="rId3"/>
      <w:type w:val="nextPage"/>
      <w:pgSz w:w="11906" w:h="16838"/>
      <w:pgMar w:left="1701" w:right="1134" w:header="709" w:top="1701" w:footer="709" w:bottom="1134" w:gutter="0"/>
      <w:pgNumType w:start="319"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Garamond">
    <w:charset w:val="00"/>
    <w:family w:val="roman"/>
    <w:pitch w:val="variable"/>
  </w:font>
  <w:font w:name="Liberation Sans">
    <w:altName w:val="Arial"/>
    <w:charset w:val="00"/>
    <w:family w:val="swiss"/>
    <w:pitch w:val="variable"/>
  </w:font>
  <w:font w:name="Calibri Ligh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right"/>
      <w:rPr/>
    </w:pPr>
    <w:r>
      <w:rPr>
        <w:rFonts w:cs="Arial" w:ascii="Arial" w:hAnsi="Arial"/>
        <w:sz w:val="20"/>
        <w:szCs w:val="20"/>
      </w:rPr>
      <w:fldChar w:fldCharType="begin"/>
    </w:r>
    <w:r>
      <w:instrText> PAGE </w:instrText>
    </w:r>
    <w:r>
      <w:fldChar w:fldCharType="separate"/>
    </w:r>
    <w:r>
      <w:t>331</w:t>
    </w:r>
    <w:r>
      <w:fldChar w:fldCharType="end"/>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texto"/>
      <w:spacing w:lineRule="auto" w:line="12"/>
      <w:rPr>
        <w:sz w:val="20"/>
      </w:rPr>
    </w:pPr>
    <w:r>
      <w:rPr>
        <w:sz w:val="20"/>
      </w:rPr>
    </w:r>
  </w:p>
  <w:p>
    <w:pPr>
      <w:pStyle w:val="Normal"/>
      <w:widowControl/>
      <w:bidi w:val="0"/>
      <w:spacing w:lineRule="auto" w:line="259" w:before="0" w:after="16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720" w:hanging="0"/>
      </w:pPr>
    </w:lvl>
    <w:lvl w:ilvl="1">
      <w:start w:val="1"/>
      <w:numFmt w:val="none"/>
      <w:suff w:val="nothing"/>
      <w:lvlText w:val=""/>
      <w:lvlJc w:val="left"/>
      <w:pPr>
        <w:ind w:left="1080" w:hanging="0"/>
      </w:pPr>
    </w:lvl>
    <w:lvl w:ilvl="2">
      <w:start w:val="1"/>
      <w:numFmt w:val="none"/>
      <w:suff w:val="nothing"/>
      <w:lvlText w:val=""/>
      <w:lvlJc w:val="left"/>
      <w:pPr>
        <w:ind w:left="1440" w:hanging="0"/>
      </w:pPr>
    </w:lvl>
    <w:lvl w:ilvl="3">
      <w:start w:val="1"/>
      <w:numFmt w:val="none"/>
      <w:suff w:val="nothing"/>
      <w:lvlText w:val=""/>
      <w:lvlJc w:val="left"/>
      <w:pPr>
        <w:ind w:left="1800" w:hanging="0"/>
      </w:pPr>
    </w:lvl>
    <w:lvl w:ilvl="4">
      <w:start w:val="1"/>
      <w:numFmt w:val="none"/>
      <w:suff w:val="nothing"/>
      <w:lvlText w:val=""/>
      <w:lvlJc w:val="left"/>
      <w:pPr>
        <w:ind w:left="2160" w:hanging="0"/>
      </w:pPr>
    </w:lvl>
    <w:lvl w:ilvl="5">
      <w:start w:val="1"/>
      <w:numFmt w:val="none"/>
      <w:suff w:val="nothing"/>
      <w:lvlText w:val=""/>
      <w:lvlJc w:val="left"/>
      <w:pPr>
        <w:ind w:left="2520" w:hanging="0"/>
      </w:pPr>
    </w:lvl>
    <w:lvl w:ilvl="6">
      <w:start w:val="1"/>
      <w:numFmt w:val="none"/>
      <w:suff w:val="nothing"/>
      <w:lvlText w:val=""/>
      <w:lvlJc w:val="left"/>
      <w:pPr>
        <w:ind w:left="2880" w:hanging="0"/>
      </w:pPr>
    </w:lvl>
    <w:lvl w:ilvl="7">
      <w:start w:val="1"/>
      <w:numFmt w:val="none"/>
      <w:suff w:val="nothing"/>
      <w:lvlText w:val=""/>
      <w:lvlJc w:val="left"/>
      <w:pPr>
        <w:ind w:left="3240" w:hanging="0"/>
      </w:pPr>
    </w:lvl>
    <w:lvl w:ilvl="8">
      <w:start w:val="1"/>
      <w:numFmt w:val="none"/>
      <w:suff w:val="nothing"/>
      <w:lvlText w:val=""/>
      <w:lvlJc w:val="left"/>
      <w:pPr>
        <w:ind w:left="360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trackRevision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pt-B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Arial" w:asciiTheme="minorHAnsi" w:cstheme="minorBidi" w:eastAsiaTheme="minorHAnsi" w:hAnsiTheme="minorHAnsi"/>
      <w:color w:val="auto"/>
      <w:kern w:val="0"/>
      <w:sz w:val="22"/>
      <w:szCs w:val="22"/>
      <w:lang w:val="pt-BR" w:eastAsia="en-US" w:bidi="ar-SA"/>
    </w:rPr>
  </w:style>
  <w:style w:type="paragraph" w:styleId="Ttulo1">
    <w:name w:val="Heading 1"/>
    <w:basedOn w:val="Normal"/>
    <w:next w:val="Normal"/>
    <w:link w:val="Ttulo1Char"/>
    <w:uiPriority w:val="9"/>
    <w:qFormat/>
    <w:rsid w:val="00782f9c"/>
    <w:pPr>
      <w:keepNext w:val="true"/>
      <w:keepLines/>
      <w:spacing w:before="240" w:after="0"/>
      <w:outlineLvl w:val="0"/>
    </w:pPr>
    <w:rPr>
      <w:rFonts w:ascii="Arial" w:hAnsi="Arial" w:eastAsia="游ゴシック Light" w:cs="Times New Roman" w:cstheme="majorBidi" w:eastAsiaTheme="majorEastAsia"/>
      <w:b/>
      <w:color w:val="4472C4" w:themeColor="accent1"/>
      <w:sz w:val="24"/>
      <w:szCs w:val="32"/>
    </w:rPr>
  </w:style>
  <w:style w:type="paragraph" w:styleId="Ttulo2">
    <w:name w:val="Heading 2"/>
    <w:basedOn w:val="Ttulo1"/>
    <w:next w:val="Normal"/>
    <w:link w:val="Ttulo2Char"/>
    <w:uiPriority w:val="9"/>
    <w:unhideWhenUsed/>
    <w:qFormat/>
    <w:rsid w:val="00782f9c"/>
    <w:pPr>
      <w:spacing w:before="40" w:after="0"/>
      <w:outlineLvl w:val="1"/>
    </w:pPr>
    <w:rPr>
      <w:color w:val="2F5496" w:themeColor="accent1" w:themeShade="bf"/>
      <w:szCs w:val="26"/>
    </w:rPr>
  </w:style>
  <w:style w:type="paragraph" w:styleId="Ttulo3">
    <w:name w:val="Heading 3"/>
    <w:basedOn w:val="Normal"/>
    <w:next w:val="Normal"/>
    <w:link w:val="Ttulo3Char"/>
    <w:uiPriority w:val="9"/>
    <w:unhideWhenUsed/>
    <w:qFormat/>
    <w:rsid w:val="00782f9c"/>
    <w:pPr>
      <w:keepNext w:val="true"/>
      <w:keepLines/>
      <w:spacing w:before="40" w:after="0"/>
      <w:outlineLvl w:val="2"/>
    </w:pPr>
    <w:rPr>
      <w:rFonts w:ascii="Arial" w:hAnsi="Arial" w:eastAsia="游ゴシック Light" w:cs="Times New Roman" w:cstheme="majorBidi" w:eastAsiaTheme="majorEastAsia"/>
      <w:b/>
      <w:color w:val="ED7D31" w:themeColor="accent2"/>
      <w:sz w:val="24"/>
      <w:szCs w:val="24"/>
    </w:rPr>
  </w:style>
  <w:style w:type="paragraph" w:styleId="Ttulo4">
    <w:name w:val="Heading 4"/>
    <w:basedOn w:val="Normal"/>
    <w:next w:val="Normal"/>
    <w:link w:val="Ttulo4Char"/>
    <w:uiPriority w:val="9"/>
    <w:unhideWhenUsed/>
    <w:qFormat/>
    <w:rsid w:val="00664849"/>
    <w:pPr>
      <w:keepNext w:val="true"/>
      <w:keepLines/>
      <w:spacing w:before="40" w:after="0"/>
      <w:jc w:val="both"/>
      <w:outlineLvl w:val="3"/>
    </w:pPr>
    <w:rPr>
      <w:rFonts w:ascii="Arial" w:hAnsi="Arial" w:eastAsia="游ゴシック Light" w:cs="Times New Roman" w:cstheme="majorBidi" w:eastAsiaTheme="majorEastAsia"/>
      <w:b/>
      <w:i/>
      <w:iCs/>
      <w:color w:val="4472C4" w:themeColor="accent1"/>
      <w:sz w:val="24"/>
    </w:rPr>
  </w:style>
  <w:style w:type="character" w:styleId="DefaultParagraphFont" w:default="1">
    <w:name w:val="Default Paragraph Font"/>
    <w:uiPriority w:val="1"/>
    <w:semiHidden/>
    <w:unhideWhenUsed/>
    <w:qFormat/>
    <w:rPr/>
  </w:style>
  <w:style w:type="character" w:styleId="MaiconTtuloChar" w:customStyle="1">
    <w:name w:val="Maicon Título Char"/>
    <w:basedOn w:val="DefaultParagraphFont"/>
    <w:link w:val="MaiconTtulo"/>
    <w:qFormat/>
    <w:rsid w:val="009a5b96"/>
    <w:rPr>
      <w:rFonts w:ascii="Garamond" w:hAnsi="Garamond" w:eastAsia="Times New Roman" w:cs="Times New Roman"/>
      <w:b/>
      <w:bCs/>
      <w:sz w:val="24"/>
      <w:szCs w:val="24"/>
      <w:lang w:eastAsia="pt-BR"/>
    </w:rPr>
  </w:style>
  <w:style w:type="character" w:styleId="SubttuloChar" w:customStyle="1">
    <w:name w:val="Subtítulo Char"/>
    <w:basedOn w:val="DefaultParagraphFont"/>
    <w:link w:val="Subttulo"/>
    <w:uiPriority w:val="11"/>
    <w:qFormat/>
    <w:rsid w:val="00782f9c"/>
    <w:rPr>
      <w:rFonts w:ascii="Arial" w:hAnsi="Arial" w:eastAsia="游明朝" w:eastAsiaTheme="minorEastAsia"/>
      <w:b/>
      <w:color w:val="ED7D31" w:themeColor="accent2"/>
      <w:spacing w:val="15"/>
      <w:sz w:val="24"/>
      <w:lang w:eastAsia="pt-BR"/>
    </w:rPr>
  </w:style>
  <w:style w:type="character" w:styleId="TextodenotaderodapChar" w:customStyle="1">
    <w:name w:val="Texto de nota de rodapé Char"/>
    <w:basedOn w:val="DefaultParagraphFont"/>
    <w:link w:val="Textodenotaderodap"/>
    <w:uiPriority w:val="99"/>
    <w:qFormat/>
    <w:rsid w:val="00e076b0"/>
    <w:rPr>
      <w:sz w:val="20"/>
      <w:szCs w:val="20"/>
    </w:rPr>
  </w:style>
  <w:style w:type="character" w:styleId="Footnotereference">
    <w:name w:val="footnote reference"/>
    <w:basedOn w:val="DefaultParagraphFont"/>
    <w:uiPriority w:val="99"/>
    <w:unhideWhenUsed/>
    <w:qFormat/>
    <w:rsid w:val="00e076b0"/>
    <w:rPr>
      <w:vertAlign w:val="superscript"/>
    </w:rPr>
  </w:style>
  <w:style w:type="character" w:styleId="LinkdaInternet">
    <w:name w:val="Link da Internet"/>
    <w:basedOn w:val="DefaultParagraphFont"/>
    <w:uiPriority w:val="99"/>
    <w:unhideWhenUsed/>
    <w:qFormat/>
    <w:rsid w:val="008a1bef"/>
    <w:rPr>
      <w:color w:val="0563C1" w:themeColor="hyperlink"/>
      <w:u w:val="single"/>
    </w:rPr>
  </w:style>
  <w:style w:type="character" w:styleId="UnresolvedMention">
    <w:name w:val="Unresolved Mention"/>
    <w:basedOn w:val="DefaultParagraphFont"/>
    <w:uiPriority w:val="99"/>
    <w:semiHidden/>
    <w:unhideWhenUsed/>
    <w:qFormat/>
    <w:rsid w:val="008a1bef"/>
    <w:rPr>
      <w:color w:val="605E5C"/>
      <w:shd w:fill="E1DFDD" w:val="clear"/>
    </w:rPr>
  </w:style>
  <w:style w:type="character" w:styleId="CabealhoChar" w:customStyle="1">
    <w:name w:val="Cabeçalho Char"/>
    <w:basedOn w:val="DefaultParagraphFont"/>
    <w:link w:val="Cabealho"/>
    <w:uiPriority w:val="99"/>
    <w:qFormat/>
    <w:rsid w:val="00e43b87"/>
    <w:rPr/>
  </w:style>
  <w:style w:type="character" w:styleId="RodapChar" w:customStyle="1">
    <w:name w:val="Rodapé Char"/>
    <w:basedOn w:val="DefaultParagraphFont"/>
    <w:link w:val="Rodap"/>
    <w:uiPriority w:val="99"/>
    <w:qFormat/>
    <w:rsid w:val="00e43b87"/>
    <w:rPr/>
  </w:style>
  <w:style w:type="character" w:styleId="Ttulo1Char" w:customStyle="1">
    <w:name w:val="Título 1 Char"/>
    <w:basedOn w:val="DefaultParagraphFont"/>
    <w:link w:val="Ttulo1"/>
    <w:uiPriority w:val="9"/>
    <w:qFormat/>
    <w:rsid w:val="00782f9c"/>
    <w:rPr>
      <w:rFonts w:ascii="Arial" w:hAnsi="Arial" w:eastAsia="游ゴシック Light" w:cs="Times New Roman" w:cstheme="majorBidi" w:eastAsiaTheme="majorEastAsia"/>
      <w:b/>
      <w:color w:val="4472C4" w:themeColor="accent1"/>
      <w:sz w:val="24"/>
      <w:szCs w:val="32"/>
    </w:rPr>
  </w:style>
  <w:style w:type="character" w:styleId="Ttulo2Char" w:customStyle="1">
    <w:name w:val="Título 2 Char"/>
    <w:basedOn w:val="DefaultParagraphFont"/>
    <w:link w:val="Ttulo2"/>
    <w:uiPriority w:val="9"/>
    <w:qFormat/>
    <w:rsid w:val="00782f9c"/>
    <w:rPr>
      <w:rFonts w:ascii="Arial" w:hAnsi="Arial" w:eastAsia="游ゴシック Light" w:cs="Times New Roman" w:cstheme="majorBidi" w:eastAsiaTheme="majorEastAsia"/>
      <w:b/>
      <w:color w:val="2F5496" w:themeColor="accent1" w:themeShade="bf"/>
      <w:sz w:val="24"/>
      <w:szCs w:val="26"/>
    </w:rPr>
  </w:style>
  <w:style w:type="character" w:styleId="Ttulo3Char" w:customStyle="1">
    <w:name w:val="Título 3 Char"/>
    <w:basedOn w:val="DefaultParagraphFont"/>
    <w:link w:val="Ttulo3"/>
    <w:uiPriority w:val="9"/>
    <w:qFormat/>
    <w:rsid w:val="00782f9c"/>
    <w:rPr>
      <w:rFonts w:ascii="Arial" w:hAnsi="Arial" w:eastAsia="游ゴシック Light" w:cs="Times New Roman" w:cstheme="majorBidi" w:eastAsiaTheme="majorEastAsia"/>
      <w:b/>
      <w:color w:val="ED7D31" w:themeColor="accent2"/>
      <w:sz w:val="24"/>
      <w:szCs w:val="24"/>
    </w:rPr>
  </w:style>
  <w:style w:type="character" w:styleId="Ttulo4Char" w:customStyle="1">
    <w:name w:val="Título 4 Char"/>
    <w:basedOn w:val="DefaultParagraphFont"/>
    <w:link w:val="Ttulo4"/>
    <w:uiPriority w:val="9"/>
    <w:qFormat/>
    <w:rsid w:val="00664849"/>
    <w:rPr>
      <w:rFonts w:ascii="Arial" w:hAnsi="Arial" w:eastAsia="游ゴシック Light" w:cs="Times New Roman" w:cstheme="majorBidi" w:eastAsiaTheme="majorEastAsia"/>
      <w:b/>
      <w:i/>
      <w:iCs/>
      <w:color w:val="4472C4" w:themeColor="accent1"/>
      <w:sz w:val="24"/>
    </w:rPr>
  </w:style>
  <w:style w:type="character" w:styleId="CorpodetextoChar" w:customStyle="1">
    <w:name w:val="Corpo de texto Char"/>
    <w:basedOn w:val="DefaultParagraphFont"/>
    <w:link w:val="Corpodetexto"/>
    <w:uiPriority w:val="1"/>
    <w:qFormat/>
    <w:rsid w:val="00351fa3"/>
    <w:rPr>
      <w:rFonts w:ascii="Calibri" w:hAnsi="Calibri" w:eastAsia="Calibri" w:cs="Calibri"/>
      <w:lang w:val="pt-PT"/>
    </w:rPr>
  </w:style>
  <w:style w:type="character" w:styleId="Annotationreference">
    <w:name w:val="annotation reference"/>
    <w:basedOn w:val="DefaultParagraphFont"/>
    <w:uiPriority w:val="99"/>
    <w:semiHidden/>
    <w:unhideWhenUsed/>
    <w:qFormat/>
    <w:rsid w:val="000d3063"/>
    <w:rPr>
      <w:sz w:val="16"/>
      <w:szCs w:val="16"/>
    </w:rPr>
  </w:style>
  <w:style w:type="character" w:styleId="TextodecomentrioChar" w:customStyle="1">
    <w:name w:val="Texto de comentário Char"/>
    <w:basedOn w:val="DefaultParagraphFont"/>
    <w:link w:val="Textodecomentrio"/>
    <w:uiPriority w:val="99"/>
    <w:qFormat/>
    <w:rsid w:val="000d3063"/>
    <w:rPr>
      <w:sz w:val="20"/>
      <w:szCs w:val="20"/>
    </w:rPr>
  </w:style>
  <w:style w:type="character" w:styleId="AssuntodocomentrioChar" w:customStyle="1">
    <w:name w:val="Assunto do comentário Char"/>
    <w:basedOn w:val="TextodecomentrioChar"/>
    <w:link w:val="Assuntodocomentrio"/>
    <w:uiPriority w:val="99"/>
    <w:semiHidden/>
    <w:qFormat/>
    <w:rsid w:val="000d3063"/>
    <w:rPr>
      <w:b/>
      <w:bCs/>
      <w:sz w:val="20"/>
      <w:szCs w:val="20"/>
    </w:rPr>
  </w:style>
  <w:style w:type="character" w:styleId="Fontepargpadro1" w:customStyle="1">
    <w:name w:val="Fonte parág. padrão1"/>
    <w:qFormat/>
    <w:rsid w:val="00c334b7"/>
    <w:rPr/>
  </w:style>
  <w:style w:type="character" w:styleId="Normaltextrun" w:customStyle="1">
    <w:name w:val="normaltextrun"/>
    <w:basedOn w:val="DefaultParagraphFont"/>
    <w:qFormat/>
    <w:rsid w:val="00c334b7"/>
    <w:rPr/>
  </w:style>
  <w:style w:type="character" w:styleId="PargrafodaListaChar" w:customStyle="1">
    <w:name w:val="Parágrafo da Lista Char"/>
    <w:basedOn w:val="DefaultParagraphFont"/>
    <w:link w:val="PargrafodaLista"/>
    <w:uiPriority w:val="34"/>
    <w:qFormat/>
    <w:rsid w:val="00b76f3b"/>
    <w:rPr/>
  </w:style>
  <w:style w:type="character" w:styleId="LegendaChar" w:customStyle="1">
    <w:name w:val="Legenda Char"/>
    <w:basedOn w:val="DefaultParagraphFont"/>
    <w:link w:val="Legenda"/>
    <w:uiPriority w:val="35"/>
    <w:qFormat/>
    <w:locked/>
    <w:rsid w:val="00353c03"/>
    <w:rPr>
      <w:i/>
      <w:iCs/>
      <w:color w:val="44546A" w:themeColor="text2"/>
      <w:sz w:val="18"/>
      <w:szCs w:val="18"/>
    </w:rPr>
  </w:style>
  <w:style w:type="character" w:styleId="TextosChar" w:customStyle="1">
    <w:name w:val="Textos Char"/>
    <w:basedOn w:val="DefaultParagraphFont"/>
    <w:link w:val="Textos"/>
    <w:qFormat/>
    <w:rsid w:val="007c64d9"/>
    <w:rPr>
      <w:rFonts w:ascii="Arial" w:hAnsi="Arial" w:cs="Arial"/>
      <w:sz w:val="24"/>
    </w:rPr>
  </w:style>
  <w:style w:type="character" w:styleId="FollowedHyperlink">
    <w:name w:val="FollowedHyperlink"/>
    <w:basedOn w:val="DefaultParagraphFont"/>
    <w:uiPriority w:val="99"/>
    <w:semiHidden/>
    <w:unhideWhenUsed/>
    <w:qFormat/>
    <w:rsid w:val="00575d9b"/>
    <w:rPr>
      <w:color w:val="954F72" w:themeColor="followedHyperlink"/>
      <w:u w:val="single"/>
    </w:rPr>
  </w:style>
  <w:style w:type="character" w:styleId="MenoPendente1" w:customStyle="1">
    <w:name w:val="Menção Pendente1"/>
    <w:basedOn w:val="DefaultParagraphFont"/>
    <w:uiPriority w:val="99"/>
    <w:semiHidden/>
    <w:unhideWhenUsed/>
    <w:qFormat/>
    <w:rsid w:val="00693b63"/>
    <w:rPr>
      <w:color w:val="605E5C"/>
      <w:shd w:fill="E1DFDD" w:val="clear"/>
    </w:rPr>
  </w:style>
  <w:style w:type="character" w:styleId="Meno1" w:customStyle="1">
    <w:name w:val="Menção1"/>
    <w:basedOn w:val="DefaultParagraphFont"/>
    <w:uiPriority w:val="99"/>
    <w:unhideWhenUsed/>
    <w:qFormat/>
    <w:rsid w:val="00693b63"/>
    <w:rPr>
      <w:color w:val="2B579A"/>
      <w:shd w:fill="E1DFDD" w:val="clear"/>
    </w:rPr>
  </w:style>
  <w:style w:type="character" w:styleId="FontesChar" w:customStyle="1">
    <w:name w:val="Fontes Char"/>
    <w:basedOn w:val="DefaultParagraphFont"/>
    <w:link w:val="Fontes"/>
    <w:qFormat/>
    <w:rsid w:val="00693b63"/>
    <w:rPr>
      <w:rFonts w:ascii="Arial" w:hAnsi="Arial" w:cs="Arial"/>
      <w:color w:val="000000" w:themeColor="text1"/>
      <w:sz w:val="20"/>
      <w:szCs w:val="20"/>
    </w:rPr>
  </w:style>
  <w:style w:type="character" w:styleId="PlaceholderText">
    <w:name w:val="Placeholder Text"/>
    <w:basedOn w:val="DefaultParagraphFont"/>
    <w:uiPriority w:val="99"/>
    <w:semiHidden/>
    <w:qFormat/>
    <w:rsid w:val="00693b63"/>
    <w:rPr>
      <w:color w:val="808080"/>
    </w:rPr>
  </w:style>
  <w:style w:type="character" w:styleId="MenoPendente2" w:customStyle="1">
    <w:name w:val="Menção Pendente2"/>
    <w:basedOn w:val="DefaultParagraphFont"/>
    <w:uiPriority w:val="99"/>
    <w:semiHidden/>
    <w:unhideWhenUsed/>
    <w:qFormat/>
    <w:rsid w:val="00693b63"/>
    <w:rPr>
      <w:color w:val="605E5C"/>
      <w:shd w:fill="E1DFDD" w:val="clear"/>
    </w:rPr>
  </w:style>
  <w:style w:type="character" w:styleId="ListLabel1">
    <w:name w:val="ListLabel 1"/>
    <w:qFormat/>
    <w:rPr>
      <w:rFonts w:eastAsia="Calibri" w:cs="Aria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b/>
      <w:bCs/>
    </w:rPr>
  </w:style>
  <w:style w:type="character" w:styleId="ListLabel6">
    <w:name w:val="ListLabel 6"/>
    <w:qFormat/>
    <w:rPr>
      <w:color w:val="000000"/>
    </w:rPr>
  </w:style>
  <w:style w:type="character" w:styleId="ListLabel7">
    <w:name w:val="ListLabel 7"/>
    <w:qFormat/>
    <w:rPr>
      <w:color w:val="000000"/>
    </w:rPr>
  </w:style>
  <w:style w:type="character" w:styleId="ListLabel8">
    <w:name w:val="ListLabel 8"/>
    <w:qFormat/>
    <w:rPr>
      <w:color w:val="000000"/>
    </w:rPr>
  </w:style>
  <w:style w:type="character" w:styleId="ListLabel9">
    <w:name w:val="ListLabel 9"/>
    <w:qFormat/>
    <w:rPr>
      <w:color w:val="000000"/>
    </w:rPr>
  </w:style>
  <w:style w:type="character" w:styleId="ListLabel10">
    <w:name w:val="ListLabel 10"/>
    <w:qFormat/>
    <w:rPr>
      <w:color w:val="000000"/>
    </w:rPr>
  </w:style>
  <w:style w:type="character" w:styleId="ListLabel11">
    <w:name w:val="ListLabel 11"/>
    <w:qFormat/>
    <w:rPr>
      <w:color w:val="000000"/>
    </w:rPr>
  </w:style>
  <w:style w:type="character" w:styleId="ListLabel12">
    <w:name w:val="ListLabel 12"/>
    <w:qFormat/>
    <w:rPr>
      <w:color w:val="000000"/>
    </w:rPr>
  </w:style>
  <w:style w:type="character" w:styleId="ListLabel13">
    <w:name w:val="ListLabel 13"/>
    <w:qFormat/>
    <w:rPr>
      <w:color w:val="000000"/>
    </w:rPr>
  </w:style>
  <w:style w:type="character" w:styleId="ListLabel14">
    <w:name w:val="ListLabel 14"/>
    <w:qFormat/>
    <w:rPr>
      <w:rFonts w:eastAsia="Calibri" w:cs="Arial"/>
    </w:rPr>
  </w:style>
  <w:style w:type="character" w:styleId="ListLabel15">
    <w:name w:val="ListLabel 15"/>
    <w:qFormat/>
    <w:rPr>
      <w:rFonts w:eastAsia="Calibri Light" w:cs="Arial"/>
      <w:b w:val="false"/>
      <w:bCs w:val="false"/>
      <w:i w:val="false"/>
      <w:iCs w:val="false"/>
      <w:w w:val="99"/>
      <w:sz w:val="24"/>
      <w:szCs w:val="24"/>
      <w:lang w:val="pt-PT" w:eastAsia="en-US" w:bidi="ar-SA"/>
    </w:rPr>
  </w:style>
  <w:style w:type="character" w:styleId="ListLabel16">
    <w:name w:val="ListLabel 16"/>
    <w:qFormat/>
    <w:rPr>
      <w:lang w:val="pt-PT" w:eastAsia="en-US" w:bidi="ar-SA"/>
    </w:rPr>
  </w:style>
  <w:style w:type="character" w:styleId="ListLabel17">
    <w:name w:val="ListLabel 17"/>
    <w:qFormat/>
    <w:rPr>
      <w:lang w:val="pt-PT" w:eastAsia="en-US" w:bidi="ar-SA"/>
    </w:rPr>
  </w:style>
  <w:style w:type="character" w:styleId="ListLabel18">
    <w:name w:val="ListLabel 18"/>
    <w:qFormat/>
    <w:rPr>
      <w:lang w:val="pt-PT" w:eastAsia="en-US" w:bidi="ar-SA"/>
    </w:rPr>
  </w:style>
  <w:style w:type="character" w:styleId="ListLabel19">
    <w:name w:val="ListLabel 19"/>
    <w:qFormat/>
    <w:rPr>
      <w:lang w:val="pt-PT" w:eastAsia="en-US" w:bidi="ar-SA"/>
    </w:rPr>
  </w:style>
  <w:style w:type="character" w:styleId="ListLabel20">
    <w:name w:val="ListLabel 20"/>
    <w:qFormat/>
    <w:rPr>
      <w:lang w:val="pt-PT" w:eastAsia="en-US" w:bidi="ar-SA"/>
    </w:rPr>
  </w:style>
  <w:style w:type="character" w:styleId="ListLabel21">
    <w:name w:val="ListLabel 21"/>
    <w:qFormat/>
    <w:rPr>
      <w:lang w:val="pt-PT" w:eastAsia="en-US" w:bidi="ar-SA"/>
    </w:rPr>
  </w:style>
  <w:style w:type="character" w:styleId="ListLabel22">
    <w:name w:val="ListLabel 22"/>
    <w:qFormat/>
    <w:rPr>
      <w:lang w:val="pt-PT" w:eastAsia="en-US" w:bidi="ar-SA"/>
    </w:rPr>
  </w:style>
  <w:style w:type="character" w:styleId="ListLabel23">
    <w:name w:val="ListLabel 23"/>
    <w:qFormat/>
    <w:rPr>
      <w:lang w:val="pt-PT" w:eastAsia="en-US" w:bidi="ar-SA"/>
    </w:rPr>
  </w:style>
  <w:style w:type="character" w:styleId="ListLabel24">
    <w:name w:val="ListLabel 24"/>
    <w:qFormat/>
    <w:rPr>
      <w:rFonts w:eastAsia="Symbol" w:cs="Symbol"/>
      <w:b w:val="false"/>
      <w:bCs w:val="false"/>
      <w:i w:val="false"/>
      <w:iCs w:val="false"/>
      <w:w w:val="100"/>
      <w:sz w:val="24"/>
      <w:szCs w:val="24"/>
      <w:lang w:val="pt-PT" w:eastAsia="en-US" w:bidi="ar-SA"/>
    </w:rPr>
  </w:style>
  <w:style w:type="character" w:styleId="ListLabel25">
    <w:name w:val="ListLabel 25"/>
    <w:qFormat/>
    <w:rPr>
      <w:lang w:val="pt-PT" w:eastAsia="en-US" w:bidi="ar-SA"/>
    </w:rPr>
  </w:style>
  <w:style w:type="character" w:styleId="ListLabel26">
    <w:name w:val="ListLabel 26"/>
    <w:qFormat/>
    <w:rPr>
      <w:lang w:val="pt-PT" w:eastAsia="en-US" w:bidi="ar-SA"/>
    </w:rPr>
  </w:style>
  <w:style w:type="character" w:styleId="ListLabel27">
    <w:name w:val="ListLabel 27"/>
    <w:qFormat/>
    <w:rPr>
      <w:lang w:val="pt-PT" w:eastAsia="en-US" w:bidi="ar-SA"/>
    </w:rPr>
  </w:style>
  <w:style w:type="character" w:styleId="ListLabel28">
    <w:name w:val="ListLabel 28"/>
    <w:qFormat/>
    <w:rPr>
      <w:lang w:val="pt-PT" w:eastAsia="en-US" w:bidi="ar-SA"/>
    </w:rPr>
  </w:style>
  <w:style w:type="character" w:styleId="ListLabel29">
    <w:name w:val="ListLabel 29"/>
    <w:qFormat/>
    <w:rPr>
      <w:lang w:val="pt-PT" w:eastAsia="en-US" w:bidi="ar-SA"/>
    </w:rPr>
  </w:style>
  <w:style w:type="character" w:styleId="ListLabel30">
    <w:name w:val="ListLabel 30"/>
    <w:qFormat/>
    <w:rPr>
      <w:lang w:val="pt-PT" w:eastAsia="en-US" w:bidi="ar-SA"/>
    </w:rPr>
  </w:style>
  <w:style w:type="character" w:styleId="ListLabel31">
    <w:name w:val="ListLabel 31"/>
    <w:qFormat/>
    <w:rPr>
      <w:lang w:val="pt-PT" w:eastAsia="en-US" w:bidi="ar-SA"/>
    </w:rPr>
  </w:style>
  <w:style w:type="character" w:styleId="ListLabel32">
    <w:name w:val="ListLabel 32"/>
    <w:qFormat/>
    <w:rPr>
      <w:lang w:val="pt-PT" w:eastAsia="en-US" w:bidi="ar-SA"/>
    </w:rPr>
  </w:style>
  <w:style w:type="character" w:styleId="ListLabel33">
    <w:name w:val="ListLabel 33"/>
    <w:qFormat/>
    <w:rPr>
      <w:rFonts w:eastAsia="Calibri" w:cs="Arial"/>
      <w:b/>
      <w:bCs/>
      <w:i w:val="false"/>
      <w:iCs w:val="false"/>
      <w:w w:val="100"/>
      <w:sz w:val="24"/>
      <w:szCs w:val="24"/>
      <w:lang w:val="pt-PT" w:eastAsia="en-US" w:bidi="ar-SA"/>
    </w:rPr>
  </w:style>
  <w:style w:type="character" w:styleId="ListLabel34">
    <w:name w:val="ListLabel 34"/>
    <w:qFormat/>
    <w:rPr>
      <w:rFonts w:eastAsia="Calibri" w:cs="Arial"/>
      <w:b w:val="false"/>
      <w:bCs w:val="false"/>
      <w:i w:val="false"/>
      <w:iCs w:val="false"/>
      <w:w w:val="100"/>
      <w:sz w:val="24"/>
      <w:szCs w:val="24"/>
      <w:lang w:val="pt-PT" w:eastAsia="en-US" w:bidi="ar-SA"/>
    </w:rPr>
  </w:style>
  <w:style w:type="character" w:styleId="ListLabel35">
    <w:name w:val="ListLabel 35"/>
    <w:qFormat/>
    <w:rPr>
      <w:rFonts w:eastAsia="Calibri" w:cs="Arial"/>
      <w:b w:val="false"/>
      <w:bCs w:val="false"/>
      <w:i w:val="false"/>
      <w:iCs w:val="false"/>
      <w:spacing w:val="-1"/>
      <w:w w:val="100"/>
      <w:sz w:val="24"/>
      <w:szCs w:val="24"/>
      <w:lang w:val="pt-PT" w:eastAsia="en-US" w:bidi="ar-SA"/>
    </w:rPr>
  </w:style>
  <w:style w:type="character" w:styleId="ListLabel36">
    <w:name w:val="ListLabel 36"/>
    <w:qFormat/>
    <w:rPr>
      <w:lang w:val="pt-PT" w:eastAsia="en-US" w:bidi="ar-SA"/>
    </w:rPr>
  </w:style>
  <w:style w:type="character" w:styleId="ListLabel37">
    <w:name w:val="ListLabel 37"/>
    <w:qFormat/>
    <w:rPr>
      <w:lang w:val="pt-PT" w:eastAsia="en-US" w:bidi="ar-SA"/>
    </w:rPr>
  </w:style>
  <w:style w:type="character" w:styleId="ListLabel38">
    <w:name w:val="ListLabel 38"/>
    <w:qFormat/>
    <w:rPr>
      <w:lang w:val="pt-PT" w:eastAsia="en-US" w:bidi="ar-SA"/>
    </w:rPr>
  </w:style>
  <w:style w:type="character" w:styleId="ListLabel39">
    <w:name w:val="ListLabel 39"/>
    <w:qFormat/>
    <w:rPr>
      <w:lang w:val="pt-PT" w:eastAsia="en-US" w:bidi="ar-SA"/>
    </w:rPr>
  </w:style>
  <w:style w:type="character" w:styleId="ListLabel40">
    <w:name w:val="ListLabel 40"/>
    <w:qFormat/>
    <w:rPr>
      <w:lang w:val="pt-PT" w:eastAsia="en-US" w:bidi="ar-SA"/>
    </w:rPr>
  </w:style>
  <w:style w:type="character" w:styleId="ListLabel41">
    <w:name w:val="ListLabel 41"/>
    <w:qFormat/>
    <w:rPr>
      <w:lang w:val="pt-PT" w:eastAsia="en-US" w:bidi="ar-SA"/>
    </w:rPr>
  </w:style>
  <w:style w:type="character" w:styleId="ListLabel42">
    <w:name w:val="ListLabel 42"/>
    <w:qFormat/>
    <w:rPr>
      <w:rFonts w:cs="Arial"/>
      <w:b/>
      <w:bCs/>
      <w:sz w:val="24"/>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b/>
      <w:bCs/>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eastAsia="MS Mincho" w:cs="Times New Roman"/>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paragraph" w:styleId="Ttulo">
    <w:name w:val="Título"/>
    <w:basedOn w:val="Normal"/>
    <w:next w:val="Corpodetexto"/>
    <w:qFormat/>
    <w:pPr>
      <w:keepNext w:val="true"/>
      <w:spacing w:before="240" w:after="120"/>
    </w:pPr>
    <w:rPr>
      <w:rFonts w:ascii="Liberation Sans" w:hAnsi="Liberation Sans" w:eastAsia="Microsoft YaHei" w:cs="Lucida Sans"/>
      <w:sz w:val="28"/>
      <w:szCs w:val="28"/>
    </w:rPr>
  </w:style>
  <w:style w:type="paragraph" w:styleId="Corpodetexto">
    <w:name w:val="Body Text"/>
    <w:basedOn w:val="Normal"/>
    <w:link w:val="CorpodetextoChar"/>
    <w:uiPriority w:val="1"/>
    <w:qFormat/>
    <w:rsid w:val="00351fa3"/>
    <w:pPr>
      <w:widowControl w:val="false"/>
      <w:spacing w:lineRule="auto" w:line="240" w:before="0" w:after="0"/>
    </w:pPr>
    <w:rPr>
      <w:rFonts w:ascii="Calibri" w:hAnsi="Calibri" w:eastAsia="Calibri" w:cs="Calibri"/>
      <w:lang w:val="pt-PT"/>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MaiconTtulo" w:customStyle="1">
    <w:name w:val="Maicon Título"/>
    <w:basedOn w:val="Normal"/>
    <w:link w:val="MaiconTtuloChar"/>
    <w:qFormat/>
    <w:rsid w:val="009a5b96"/>
    <w:pPr>
      <w:spacing w:lineRule="exact" w:line="380" w:before="0" w:after="0"/>
      <w:jc w:val="both"/>
    </w:pPr>
    <w:rPr>
      <w:rFonts w:ascii="Garamond" w:hAnsi="Garamond" w:eastAsia="Times New Roman" w:cs="Times New Roman"/>
      <w:b/>
      <w:bCs/>
      <w:sz w:val="24"/>
      <w:szCs w:val="24"/>
      <w:lang w:eastAsia="pt-BR"/>
    </w:rPr>
  </w:style>
  <w:style w:type="paragraph" w:styleId="Subttulo">
    <w:name w:val="Subtitle"/>
    <w:basedOn w:val="Normal"/>
    <w:next w:val="Normal"/>
    <w:link w:val="SubttuloChar"/>
    <w:uiPriority w:val="11"/>
    <w:qFormat/>
    <w:rsid w:val="00782f9c"/>
    <w:pPr>
      <w:spacing w:lineRule="exact" w:line="380" w:before="0" w:after="0"/>
    </w:pPr>
    <w:rPr>
      <w:rFonts w:ascii="Arial" w:hAnsi="Arial" w:eastAsia="游明朝" w:eastAsiaTheme="minorEastAsia"/>
      <w:b/>
      <w:color w:val="ED7D31" w:themeColor="accent2"/>
      <w:spacing w:val="15"/>
      <w:sz w:val="24"/>
      <w:lang w:eastAsia="pt-BR"/>
    </w:rPr>
  </w:style>
  <w:style w:type="paragraph" w:styleId="ListParagraph">
    <w:name w:val="List Paragraph"/>
    <w:basedOn w:val="Normal"/>
    <w:link w:val="PargrafodaListaChar"/>
    <w:uiPriority w:val="34"/>
    <w:qFormat/>
    <w:rsid w:val="00861df1"/>
    <w:pPr>
      <w:spacing w:before="0" w:after="160"/>
      <w:ind w:left="720" w:hanging="0"/>
      <w:contextualSpacing/>
    </w:pPr>
    <w:rPr/>
  </w:style>
  <w:style w:type="paragraph" w:styleId="Footnotetext">
    <w:name w:val="footnote text"/>
    <w:basedOn w:val="Normal"/>
    <w:link w:val="TextodenotaderodapChar"/>
    <w:uiPriority w:val="99"/>
    <w:unhideWhenUsed/>
    <w:qFormat/>
    <w:rsid w:val="00e076b0"/>
    <w:pPr>
      <w:spacing w:lineRule="auto" w:line="240" w:before="0" w:after="0"/>
    </w:pPr>
    <w:rPr>
      <w:sz w:val="20"/>
      <w:szCs w:val="20"/>
    </w:rPr>
  </w:style>
  <w:style w:type="paragraph" w:styleId="Cabealho">
    <w:name w:val="Header"/>
    <w:basedOn w:val="Normal"/>
    <w:link w:val="CabealhoChar"/>
    <w:uiPriority w:val="99"/>
    <w:unhideWhenUsed/>
    <w:qFormat/>
    <w:rsid w:val="00e43b87"/>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qFormat/>
    <w:rsid w:val="00e43b87"/>
    <w:pPr>
      <w:tabs>
        <w:tab w:val="center" w:pos="4252" w:leader="none"/>
        <w:tab w:val="right" w:pos="8504" w:leader="none"/>
      </w:tabs>
      <w:spacing w:lineRule="auto" w:line="240" w:before="0" w:after="0"/>
    </w:pPr>
    <w:rPr/>
  </w:style>
  <w:style w:type="paragraph" w:styleId="TOCHeading">
    <w:name w:val="TOC Heading"/>
    <w:basedOn w:val="Ttulo1"/>
    <w:next w:val="Normal"/>
    <w:uiPriority w:val="39"/>
    <w:unhideWhenUsed/>
    <w:qFormat/>
    <w:rsid w:val="00b51461"/>
    <w:pPr/>
    <w:rPr>
      <w:rFonts w:ascii="Calibri Light" w:hAnsi="Calibri Light" w:asciiTheme="majorHAnsi" w:hAnsiTheme="majorHAnsi"/>
      <w:b w:val="false"/>
      <w:color w:val="2F5496" w:themeColor="accent1" w:themeShade="bf"/>
      <w:sz w:val="32"/>
      <w:lang w:eastAsia="pt-BR"/>
    </w:rPr>
  </w:style>
  <w:style w:type="paragraph" w:styleId="Sumrio1">
    <w:name w:val="TOC 1"/>
    <w:basedOn w:val="Normal"/>
    <w:next w:val="Normal"/>
    <w:autoRedefine/>
    <w:uiPriority w:val="39"/>
    <w:unhideWhenUsed/>
    <w:qFormat/>
    <w:rsid w:val="007f37f2"/>
    <w:pPr>
      <w:tabs>
        <w:tab w:val="right" w:pos="9061" w:leader="dot"/>
      </w:tabs>
      <w:spacing w:before="0" w:after="100"/>
      <w:jc w:val="both"/>
    </w:pPr>
    <w:rPr>
      <w:rFonts w:ascii="Arial" w:hAnsi="Arial" w:cs="Arial"/>
      <w:b/>
      <w:bCs/>
      <w:color w:val="4472C4" w:themeColor="accent1"/>
      <w:sz w:val="24"/>
      <w:szCs w:val="24"/>
    </w:rPr>
  </w:style>
  <w:style w:type="paragraph" w:styleId="Sumrio2">
    <w:name w:val="TOC 2"/>
    <w:basedOn w:val="Normal"/>
    <w:next w:val="Normal"/>
    <w:autoRedefine/>
    <w:uiPriority w:val="39"/>
    <w:unhideWhenUsed/>
    <w:qFormat/>
    <w:rsid w:val="008a08ae"/>
    <w:pPr>
      <w:tabs>
        <w:tab w:val="left" w:pos="567" w:leader="none"/>
        <w:tab w:val="right" w:pos="9061" w:leader="dot"/>
      </w:tabs>
      <w:spacing w:before="0" w:after="100"/>
      <w:jc w:val="both"/>
    </w:pPr>
    <w:rPr>
      <w:rFonts w:ascii="Arial" w:hAnsi="Arial" w:cs="Arial"/>
      <w:b/>
      <w:bCs/>
      <w:color w:val="4472C4" w:themeColor="accent1"/>
      <w:sz w:val="24"/>
      <w:szCs w:val="24"/>
    </w:rPr>
  </w:style>
  <w:style w:type="paragraph" w:styleId="Sumrio3">
    <w:name w:val="TOC 3"/>
    <w:basedOn w:val="Normal"/>
    <w:next w:val="Normal"/>
    <w:autoRedefine/>
    <w:uiPriority w:val="39"/>
    <w:unhideWhenUsed/>
    <w:qFormat/>
    <w:rsid w:val="00b51461"/>
    <w:pPr>
      <w:spacing w:before="0" w:after="100"/>
      <w:ind w:left="440" w:hanging="0"/>
    </w:pPr>
    <w:rPr/>
  </w:style>
  <w:style w:type="paragraph" w:styleId="Sumrio4">
    <w:name w:val="TOC 4"/>
    <w:basedOn w:val="Normal"/>
    <w:next w:val="Normal"/>
    <w:autoRedefine/>
    <w:uiPriority w:val="39"/>
    <w:unhideWhenUsed/>
    <w:qFormat/>
    <w:rsid w:val="00ea4316"/>
    <w:pPr>
      <w:spacing w:before="0" w:after="100"/>
      <w:ind w:left="660" w:hanging="0"/>
    </w:pPr>
    <w:rPr>
      <w:rFonts w:eastAsia="游明朝" w:eastAsiaTheme="minorEastAsia"/>
      <w:lang w:eastAsia="pt-BR"/>
    </w:rPr>
  </w:style>
  <w:style w:type="paragraph" w:styleId="TableParagraph" w:customStyle="1">
    <w:name w:val="Table Paragraph"/>
    <w:basedOn w:val="Normal"/>
    <w:uiPriority w:val="1"/>
    <w:qFormat/>
    <w:rsid w:val="00351fa3"/>
    <w:pPr>
      <w:widowControl w:val="false"/>
      <w:spacing w:lineRule="auto" w:line="240" w:before="54" w:after="0"/>
      <w:ind w:left="547" w:right="537" w:hanging="0"/>
      <w:jc w:val="center"/>
    </w:pPr>
    <w:rPr>
      <w:rFonts w:ascii="Calibri" w:hAnsi="Calibri" w:eastAsia="Calibri" w:cs="Calibri"/>
      <w:lang w:val="pt-PT"/>
    </w:rPr>
  </w:style>
  <w:style w:type="paragraph" w:styleId="Sumrio5">
    <w:name w:val="TOC 5"/>
    <w:basedOn w:val="Normal"/>
    <w:next w:val="Normal"/>
    <w:autoRedefine/>
    <w:uiPriority w:val="39"/>
    <w:unhideWhenUsed/>
    <w:qFormat/>
    <w:rsid w:val="00ea4316"/>
    <w:pPr>
      <w:spacing w:before="0" w:after="100"/>
      <w:ind w:left="880" w:hanging="0"/>
    </w:pPr>
    <w:rPr>
      <w:rFonts w:eastAsia="游明朝" w:eastAsiaTheme="minorEastAsia"/>
      <w:lang w:eastAsia="pt-BR"/>
    </w:rPr>
  </w:style>
  <w:style w:type="paragraph" w:styleId="Sumrio6">
    <w:name w:val="TOC 6"/>
    <w:basedOn w:val="Normal"/>
    <w:next w:val="Normal"/>
    <w:autoRedefine/>
    <w:uiPriority w:val="39"/>
    <w:unhideWhenUsed/>
    <w:qFormat/>
    <w:rsid w:val="00ea4316"/>
    <w:pPr>
      <w:spacing w:before="0" w:after="100"/>
      <w:ind w:left="1100" w:hanging="0"/>
    </w:pPr>
    <w:rPr>
      <w:rFonts w:eastAsia="游明朝" w:eastAsiaTheme="minorEastAsia"/>
      <w:lang w:eastAsia="pt-BR"/>
    </w:rPr>
  </w:style>
  <w:style w:type="paragraph" w:styleId="Sumrio7">
    <w:name w:val="TOC 7"/>
    <w:basedOn w:val="Normal"/>
    <w:next w:val="Normal"/>
    <w:autoRedefine/>
    <w:uiPriority w:val="39"/>
    <w:unhideWhenUsed/>
    <w:qFormat/>
    <w:rsid w:val="00ea4316"/>
    <w:pPr>
      <w:spacing w:before="0" w:after="100"/>
      <w:ind w:left="1320" w:hanging="0"/>
    </w:pPr>
    <w:rPr>
      <w:rFonts w:eastAsia="游明朝" w:eastAsiaTheme="minorEastAsia"/>
      <w:lang w:eastAsia="pt-BR"/>
    </w:rPr>
  </w:style>
  <w:style w:type="paragraph" w:styleId="Sumrio8">
    <w:name w:val="TOC 8"/>
    <w:basedOn w:val="Normal"/>
    <w:next w:val="Normal"/>
    <w:autoRedefine/>
    <w:uiPriority w:val="39"/>
    <w:unhideWhenUsed/>
    <w:qFormat/>
    <w:rsid w:val="00ea4316"/>
    <w:pPr>
      <w:spacing w:before="0" w:after="100"/>
      <w:ind w:left="1540" w:hanging="0"/>
    </w:pPr>
    <w:rPr>
      <w:rFonts w:eastAsia="游明朝" w:eastAsiaTheme="minorEastAsia"/>
      <w:lang w:eastAsia="pt-BR"/>
    </w:rPr>
  </w:style>
  <w:style w:type="paragraph" w:styleId="Sumrio9">
    <w:name w:val="TOC 9"/>
    <w:basedOn w:val="Normal"/>
    <w:next w:val="Normal"/>
    <w:autoRedefine/>
    <w:uiPriority w:val="39"/>
    <w:unhideWhenUsed/>
    <w:qFormat/>
    <w:rsid w:val="00ea4316"/>
    <w:pPr>
      <w:spacing w:before="0" w:after="100"/>
      <w:ind w:left="1760" w:hanging="0"/>
    </w:pPr>
    <w:rPr>
      <w:rFonts w:eastAsia="游明朝" w:eastAsiaTheme="minorEastAsia"/>
      <w:lang w:eastAsia="pt-BR"/>
    </w:rPr>
  </w:style>
  <w:style w:type="paragraph" w:styleId="Annotationtext">
    <w:name w:val="annotation text"/>
    <w:basedOn w:val="Normal"/>
    <w:link w:val="TextodecomentrioChar"/>
    <w:uiPriority w:val="99"/>
    <w:unhideWhenUsed/>
    <w:qFormat/>
    <w:rsid w:val="000d3063"/>
    <w:pPr>
      <w:spacing w:lineRule="auto" w:line="240"/>
    </w:pPr>
    <w:rPr>
      <w:sz w:val="20"/>
      <w:szCs w:val="20"/>
    </w:rPr>
  </w:style>
  <w:style w:type="paragraph" w:styleId="Annotationsubject">
    <w:name w:val="annotation subject"/>
    <w:basedOn w:val="Annotationtext"/>
    <w:link w:val="AssuntodocomentrioChar"/>
    <w:uiPriority w:val="99"/>
    <w:semiHidden/>
    <w:unhideWhenUsed/>
    <w:qFormat/>
    <w:rsid w:val="000d3063"/>
    <w:pPr/>
    <w:rPr>
      <w:b/>
      <w:bCs/>
    </w:rPr>
  </w:style>
  <w:style w:type="paragraph" w:styleId="Revision">
    <w:name w:val="Revision"/>
    <w:uiPriority w:val="99"/>
    <w:qFormat/>
    <w:rsid w:val="00df7e85"/>
    <w:pPr>
      <w:widowControl/>
      <w:bidi w:val="0"/>
      <w:spacing w:lineRule="auto" w:line="240" w:before="0" w:after="0"/>
      <w:jc w:val="left"/>
    </w:pPr>
    <w:rPr>
      <w:rFonts w:ascii="Calibri" w:hAnsi="Calibri" w:eastAsia="Calibri" w:cs="Arial" w:asciiTheme="minorHAnsi" w:cstheme="minorBidi" w:eastAsiaTheme="minorHAnsi" w:hAnsiTheme="minorHAnsi"/>
      <w:color w:val="auto"/>
      <w:kern w:val="0"/>
      <w:sz w:val="22"/>
      <w:szCs w:val="22"/>
      <w:lang w:val="pt-BR" w:eastAsia="en-US" w:bidi="ar-SA"/>
    </w:rPr>
  </w:style>
  <w:style w:type="paragraph" w:styleId="Standard" w:customStyle="1">
    <w:name w:val="Standard"/>
    <w:qFormat/>
    <w:rsid w:val="00c334b7"/>
    <w:pPr>
      <w:widowControl/>
      <w:suppressAutoHyphens w:val="true"/>
      <w:bidi w:val="0"/>
      <w:spacing w:lineRule="auto" w:line="276" w:before="0" w:after="0"/>
      <w:jc w:val="left"/>
      <w:textAlignment w:val="baseline"/>
    </w:pPr>
    <w:rPr>
      <w:rFonts w:ascii="Arial" w:hAnsi="Arial" w:eastAsia="Arial" w:cs="Arial"/>
      <w:color w:val="000000"/>
      <w:kern w:val="2"/>
      <w:sz w:val="22"/>
      <w:szCs w:val="22"/>
      <w:lang w:eastAsia="pt-BR" w:bidi="hi-IN" w:val="pt-BR"/>
    </w:rPr>
  </w:style>
  <w:style w:type="paragraph" w:styleId="Default" w:customStyle="1">
    <w:name w:val="Default"/>
    <w:qFormat/>
    <w:rsid w:val="004c3c08"/>
    <w:pPr>
      <w:widowControl/>
      <w:bidi w:val="0"/>
      <w:spacing w:lineRule="auto" w:line="240" w:before="0" w:after="0"/>
      <w:jc w:val="left"/>
    </w:pPr>
    <w:rPr>
      <w:rFonts w:ascii="Calibri" w:hAnsi="Calibri" w:cs="Calibri" w:eastAsia="Calibri"/>
      <w:color w:val="000000"/>
      <w:kern w:val="0"/>
      <w:sz w:val="24"/>
      <w:szCs w:val="24"/>
      <w:lang w:val="pt-BR" w:eastAsia="en-US" w:bidi="ar-SA"/>
    </w:rPr>
  </w:style>
  <w:style w:type="paragraph" w:styleId="Caption">
    <w:name w:val="caption"/>
    <w:basedOn w:val="Normal"/>
    <w:next w:val="Normal"/>
    <w:link w:val="LegendaChar"/>
    <w:uiPriority w:val="35"/>
    <w:unhideWhenUsed/>
    <w:qFormat/>
    <w:rsid w:val="0081106b"/>
    <w:pPr>
      <w:spacing w:lineRule="auto" w:line="240" w:before="0" w:after="200"/>
    </w:pPr>
    <w:rPr>
      <w:i/>
      <w:iCs/>
      <w:color w:val="44546A" w:themeColor="text2"/>
      <w:sz w:val="18"/>
      <w:szCs w:val="18"/>
    </w:rPr>
  </w:style>
  <w:style w:type="paragraph" w:styleId="Textos" w:customStyle="1">
    <w:name w:val="Textos"/>
    <w:basedOn w:val="Normal"/>
    <w:link w:val="TextosChar"/>
    <w:autoRedefine/>
    <w:qFormat/>
    <w:rsid w:val="007c64d9"/>
    <w:pPr>
      <w:spacing w:lineRule="auto" w:line="360" w:before="240" w:after="240"/>
      <w:ind w:right="68" w:firstLine="567"/>
      <w:jc w:val="both"/>
    </w:pPr>
    <w:rPr>
      <w:rFonts w:ascii="Arial" w:hAnsi="Arial" w:cs="Arial"/>
      <w:sz w:val="24"/>
    </w:rPr>
  </w:style>
  <w:style w:type="paragraph" w:styleId="ParPadro" w:customStyle="1">
    <w:name w:val="ParPadrão"/>
    <w:basedOn w:val="Normal"/>
    <w:qFormat/>
    <w:rsid w:val="00903363"/>
    <w:pPr>
      <w:spacing w:lineRule="auto" w:line="276" w:before="120" w:after="240"/>
      <w:ind w:firstLine="567"/>
      <w:jc w:val="both"/>
    </w:pPr>
    <w:rPr>
      <w:sz w:val="24"/>
    </w:rPr>
  </w:style>
  <w:style w:type="paragraph" w:styleId="CabealhodoSumrio1" w:customStyle="1">
    <w:name w:val="Cabeçalho do Sumário1"/>
    <w:basedOn w:val="Ttulo1"/>
    <w:next w:val="Normal"/>
    <w:uiPriority w:val="39"/>
    <w:unhideWhenUsed/>
    <w:qFormat/>
    <w:rsid w:val="00693b63"/>
    <w:pPr/>
    <w:rPr>
      <w:rFonts w:ascii="Calibri Light" w:hAnsi="Calibri Light" w:asciiTheme="majorHAnsi" w:hAnsiTheme="majorHAnsi"/>
      <w:b w:val="false"/>
      <w:color w:val="2F5496" w:themeColor="accent1" w:themeShade="bf"/>
      <w:sz w:val="32"/>
      <w:lang w:eastAsia="pt-BR"/>
    </w:rPr>
  </w:style>
  <w:style w:type="paragraph" w:styleId="Reviso1" w:customStyle="1">
    <w:name w:val="Revisão1"/>
    <w:uiPriority w:val="99"/>
    <w:semiHidden/>
    <w:qFormat/>
    <w:rsid w:val="00693b63"/>
    <w:pPr>
      <w:widowControl/>
      <w:bidi w:val="0"/>
      <w:spacing w:lineRule="auto" w:line="240" w:before="0" w:after="0"/>
      <w:jc w:val="left"/>
    </w:pPr>
    <w:rPr>
      <w:rFonts w:ascii="Calibri" w:hAnsi="Calibri" w:eastAsia="Calibri" w:cs="Arial" w:asciiTheme="minorHAnsi" w:cstheme="minorBidi" w:eastAsiaTheme="minorHAnsi" w:hAnsiTheme="minorHAnsi"/>
      <w:color w:val="auto"/>
      <w:kern w:val="0"/>
      <w:sz w:val="22"/>
      <w:szCs w:val="22"/>
      <w:lang w:val="pt-BR" w:eastAsia="en-US" w:bidi="ar-SA"/>
    </w:rPr>
  </w:style>
  <w:style w:type="paragraph" w:styleId="Msonormal" w:customStyle="1">
    <w:name w:val="msonormal"/>
    <w:basedOn w:val="Normal"/>
    <w:qFormat/>
    <w:rsid w:val="00693b63"/>
    <w:pPr>
      <w:spacing w:lineRule="auto" w:line="240" w:beforeAutospacing="1" w:afterAutospacing="1"/>
    </w:pPr>
    <w:rPr>
      <w:rFonts w:ascii="Times New Roman" w:hAnsi="Times New Roman" w:eastAsia="Times New Roman" w:cs="Times New Roman"/>
      <w:sz w:val="24"/>
      <w:szCs w:val="24"/>
      <w:lang w:eastAsia="pt-BR"/>
    </w:rPr>
  </w:style>
  <w:style w:type="paragraph" w:styleId="Xl63" w:customStyle="1">
    <w:name w:val="xl63"/>
    <w:basedOn w:val="Normal"/>
    <w:qFormat/>
    <w:rsid w:val="00693b63"/>
    <w:pPr>
      <w:pBdr>
        <w:top w:val="single" w:sz="4" w:space="0" w:color="00000A"/>
        <w:left w:val="single" w:sz="4" w:space="0" w:color="00000A"/>
        <w:bottom w:val="single" w:sz="4" w:space="0" w:color="00000A"/>
        <w:right w:val="single" w:sz="4" w:space="0" w:color="00000A"/>
      </w:pBdr>
      <w:shd w:val="clear" w:color="000000" w:fill="C0C0C0"/>
      <w:spacing w:lineRule="auto" w:line="240" w:beforeAutospacing="1" w:afterAutospacing="1"/>
    </w:pPr>
    <w:rPr>
      <w:rFonts w:ascii="Calibri" w:hAnsi="Calibri" w:eastAsia="Times New Roman" w:cs="Calibri"/>
      <w:sz w:val="24"/>
      <w:szCs w:val="24"/>
      <w:lang w:eastAsia="pt-BR"/>
    </w:rPr>
  </w:style>
  <w:style w:type="paragraph" w:styleId="Xl64" w:customStyle="1">
    <w:name w:val="xl64"/>
    <w:basedOn w:val="Normal"/>
    <w:qFormat/>
    <w:rsid w:val="00693b63"/>
    <w:pPr>
      <w:spacing w:lineRule="auto" w:line="240" w:beforeAutospacing="1" w:afterAutospacing="1"/>
    </w:pPr>
    <w:rPr>
      <w:rFonts w:ascii="Calibri" w:hAnsi="Calibri" w:eastAsia="Times New Roman" w:cs="Calibri"/>
      <w:sz w:val="24"/>
      <w:szCs w:val="24"/>
      <w:lang w:eastAsia="pt-BR"/>
    </w:rPr>
  </w:style>
  <w:style w:type="paragraph" w:styleId="Xl65" w:customStyle="1">
    <w:name w:val="xl65"/>
    <w:basedOn w:val="Normal"/>
    <w:qFormat/>
    <w:rsid w:val="00693b63"/>
    <w:pPr>
      <w:pBdr>
        <w:top w:val="single" w:sz="4" w:space="0" w:color="00000A"/>
        <w:left w:val="single" w:sz="4" w:space="0" w:color="00000A"/>
        <w:bottom w:val="single" w:sz="4" w:space="0" w:color="00000A"/>
        <w:right w:val="single" w:sz="4" w:space="0" w:color="00000A"/>
      </w:pBdr>
      <w:spacing w:lineRule="auto" w:line="240" w:beforeAutospacing="1" w:afterAutospacing="1"/>
    </w:pPr>
    <w:rPr>
      <w:rFonts w:ascii="Calibri" w:hAnsi="Calibri" w:eastAsia="Times New Roman" w:cs="Calibri"/>
      <w:sz w:val="24"/>
      <w:szCs w:val="24"/>
      <w:lang w:eastAsia="pt-BR"/>
    </w:rPr>
  </w:style>
  <w:style w:type="paragraph" w:styleId="Fontes" w:customStyle="1">
    <w:name w:val="Fontes"/>
    <w:basedOn w:val="Normal"/>
    <w:link w:val="FontesChar"/>
    <w:autoRedefine/>
    <w:qFormat/>
    <w:rsid w:val="00693b63"/>
    <w:pPr>
      <w:tabs>
        <w:tab w:val="left" w:pos="1985" w:leader="none"/>
      </w:tabs>
      <w:spacing w:lineRule="auto" w:line="360" w:before="120" w:after="120"/>
    </w:pPr>
    <w:rPr>
      <w:rFonts w:ascii="Arial" w:hAnsi="Arial" w:cs="Arial"/>
      <w:color w:val="000000" w:themeColor="text1"/>
      <w:sz w:val="20"/>
      <w:szCs w:val="20"/>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39"/>
    <w:qFormat/>
    <w:rsid w:val="000e0f2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NormalTable0">
    <w:name w:val="Normal Table0"/>
    <w:uiPriority w:val="2"/>
    <w:semiHidden/>
    <w:unhideWhenUsed/>
    <w:qFormat/>
    <w:rsid w:val="00351fa3"/>
    <w:pPr>
      <w:spacing w:after="0" w:line="240" w:lineRule="auto"/>
    </w:pPr>
    <w:rPr>
      <w:lang w:val="en-US"/>
    </w:rPr>
    <w:tblPr>
      <w:tblInd w:w="0" w:type="dxa"/>
      <w:tblCellMar>
        <w:top w:w="0" w:type="dxa"/>
        <w:left w:w="0" w:type="dxa"/>
        <w:bottom w:w="0" w:type="dxa"/>
        <w:right w:w="0" w:type="dxa"/>
      </w:tblCellMar>
    </w:tblPr>
  </w:style>
  <w:style w:type="table" w:customStyle="1" w:styleId="Tabelacomgrade1">
    <w:name w:val="Tabela com grade1"/>
    <w:basedOn w:val="Tabelanormal"/>
    <w:uiPriority w:val="39"/>
    <w:qFormat/>
    <w:rsid w:val="00351fa3"/>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deGrade3">
    <w:name w:val="Grid Table 3"/>
    <w:basedOn w:val="Tabelanormal"/>
    <w:uiPriority w:val="48"/>
    <w:rsid w:val="00b76f3b"/>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sz="4" w:space="0"/>
        </w:tcBorders>
      </w:tcPr>
    </w:tblStylePr>
    <w:tblStylePr w:type="nwCell">
      <w:tblPr/>
      <w:tcPr>
        <w:tcBorders>
          <w:bottom w:val="single" w:color="666666" w:themeColor="text1" w:sz="4" w:space="0"/>
        </w:tcBorders>
      </w:tcPr>
    </w:tblStylePr>
    <w:tblStylePr w:type="seCell">
      <w:tblPr/>
      <w:tcPr>
        <w:tcBorders>
          <w:top w:val="single" w:color="666666" w:themeColor="text1" w:sz="4" w:space="0"/>
        </w:tcBorders>
      </w:tcPr>
    </w:tblStylePr>
    <w:tblStylePr w:type="swCell">
      <w:tblPr/>
      <w:tcPr>
        <w:tcBorders>
          <w:top w:val="single" w:color="666666" w:themeColor="text1" w:sz="4" w:space="0"/>
        </w:tcBorders>
      </w:tcPr>
    </w:tblStylePr>
  </w:style>
  <w:style w:type="table" w:styleId="TabeladeGrade5Escura-nfase3">
    <w:name w:val="Grid Table 5 Dark Accent 3"/>
    <w:basedOn w:val="Tabelanormal"/>
    <w:uiPriority w:val="50"/>
    <w:rsid w:val="00353c03"/>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adeGrade4">
    <w:name w:val="Grid Table 4"/>
    <w:basedOn w:val="Tabelanormal"/>
    <w:uiPriority w:val="49"/>
    <w:rsid w:val="00353c03"/>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4-nfase3">
    <w:name w:val="Grid Table 4 Accent 3"/>
    <w:basedOn w:val="Tabelanormal"/>
    <w:uiPriority w:val="49"/>
    <w:rsid w:val="00903363"/>
    <w:pPr>
      <w:spacing w:after="0" w:line="240" w:lineRule="auto"/>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Pr/>
    </w:tblStylePr>
    <w:tblStylePr w:type="lastCol">
      <w:rPr>
        <w:b/>
        <w:bCs/>
      </w:rPr>
      <w:tbl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deGrade31">
    <w:name w:val="Tabela de Grade 31"/>
    <w:basedOn w:val="Tabelanormal"/>
    <w:uiPriority w:val="48"/>
    <w:qFormat/>
    <w:rsid w:val="00693b63"/>
    <w:pPr>
      <w:spacing w:after="0" w:line="240" w:lineRule="auto"/>
    </w:pPr>
    <w:rPr>
      <w:lang w:eastAsia="pt-BR"/>
      <w:sz w:val="20"/>
      <w:szCs w:val="20"/>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sz="4" w:space="0"/>
        </w:tcBorders>
      </w:tcPr>
    </w:tblStylePr>
    <w:tblStylePr w:type="nwCell">
      <w:tblPr/>
      <w:tcPr>
        <w:tcBorders>
          <w:bottom w:val="single" w:color="666666" w:themeColor="text1" w:sz="4" w:space="0"/>
        </w:tcBorders>
      </w:tcPr>
    </w:tblStylePr>
    <w:tblStylePr w:type="seCell">
      <w:tblPr/>
      <w:tcPr>
        <w:tcBorders>
          <w:top w:val="single" w:color="666666" w:themeColor="text1" w:sz="4" w:space="0"/>
        </w:tcBorders>
      </w:tcPr>
    </w:tblStylePr>
    <w:tblStylePr w:type="swCell">
      <w:tblPr/>
      <w:tcPr>
        <w:tcBorders>
          <w:top w:val="single" w:color="666666" w:themeColor="text1" w:sz="4" w:space="0"/>
        </w:tcBorders>
      </w:tcPr>
    </w:tblStylePr>
  </w:style>
  <w:style w:type="table" w:customStyle="1" w:styleId="TabeladeGrade5Escura-nfase31">
    <w:name w:val="Tabela de Grade 5 Escura - Ênfase 31"/>
    <w:basedOn w:val="Tabelanormal"/>
    <w:uiPriority w:val="50"/>
    <w:qFormat/>
    <w:rsid w:val="00693b63"/>
    <w:pPr>
      <w:spacing w:after="0" w:line="240" w:lineRule="auto"/>
    </w:pPr>
    <w:rPr>
      <w:lang w:eastAsia="pt-BR"/>
      <w:sz w:val="20"/>
      <w:szCs w:val="20"/>
    </w:rPr>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eladeGrade41">
    <w:name w:val="Tabela de Grade 41"/>
    <w:basedOn w:val="Tabelanormal"/>
    <w:uiPriority w:val="49"/>
    <w:qFormat/>
    <w:rsid w:val="00693b63"/>
    <w:pPr>
      <w:spacing w:after="0" w:line="240" w:lineRule="auto"/>
    </w:pPr>
    <w:rPr>
      <w:lang w:eastAsia="pt-BR"/>
      <w:sz w:val="20"/>
      <w:szCs w:val="20"/>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4-nfase31">
    <w:name w:val="Tabela de Grade 4 - Ênfase 31"/>
    <w:basedOn w:val="Tabelanormal"/>
    <w:uiPriority w:val="49"/>
    <w:qFormat/>
    <w:rsid w:val="00693b63"/>
    <w:pPr>
      <w:spacing w:after="0" w:line="240" w:lineRule="auto"/>
    </w:pPr>
    <w:rPr>
      <w:lang w:eastAsia="pt-BR"/>
      <w:sz w:val="20"/>
      <w:szCs w:val="20"/>
    </w:rPr>
    <w:tblPr>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Pr/>
    </w:tblStylePr>
    <w:tblStylePr w:type="lastCol">
      <w:rPr>
        <w:b/>
        <w:bCs/>
      </w:rPr>
      <w:tbl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deGrade2-nfase31">
    <w:name w:val="Tabela de Grade 2 - Ênfase 31"/>
    <w:basedOn w:val="Tabelanormal"/>
    <w:uiPriority w:val="47"/>
    <w:qFormat/>
    <w:rsid w:val="00693b63"/>
    <w:pPr>
      <w:spacing w:after="0" w:line="240" w:lineRule="auto"/>
    </w:pPr>
    <w:rPr>
      <w:lang w:eastAsia="pt-BR"/>
      <w:sz w:val="20"/>
      <w:szCs w:val="20"/>
    </w:rPr>
    <w:tblPr>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sz="12" w:space="0"/>
          <w:insideH w:val="nil"/>
          <w:insideV w:val="nil"/>
        </w:tcBorders>
        <w:shd w:val="clear" w:color="auto" w:fill="FFFFFF" w:themeFill="background1"/>
      </w:tcPr>
    </w:tblStylePr>
    <w:tblStylePr w:type="lastRow">
      <w:rPr>
        <w:b/>
        <w:bCs/>
      </w:rPr>
      <w:tblPr/>
      <w:tcPr>
        <w:tcBorders>
          <w:top w:val="double" w:color="C9C9C9" w:themeColor="accent3"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aSimples51">
    <w:name w:val="Tabela Simples 51"/>
    <w:basedOn w:val="Tabelanormal"/>
    <w:uiPriority w:val="45"/>
    <w:qFormat/>
    <w:rsid w:val="00693b63"/>
    <w:pPr>
      <w:spacing w:after="0" w:line="240" w:lineRule="auto"/>
    </w:pPr>
    <w:rPr>
      <w:lang w:eastAsia="pt-BR"/>
      <w:sz w:val="20"/>
      <w:szCs w:val="20"/>
    </w:rPr>
    <w:tblStylePr w:type="firstRow">
      <w:rPr>
        <w:rFonts w:asciiTheme="majorHAnsi" w:hAnsiTheme="majorHAnsi" w:eastAsiaTheme="majorEastAsia" w:cstheme="majorBidi"/>
        <w:i/>
        <w:sz w:val="26"/>
      </w:rPr>
      <w:tblPr/>
      <w:tcPr>
        <w:tcBorders>
          <w:bottom w:val="single" w:color="7F7F7F" w:themeColor="text1"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7F7F7F" w:themeColor="text1"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7F7F7F" w:themeColor="text1"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7F7F7F" w:themeColor="text1"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332e65f-bc73-48aa-93a9-8e424d7a993f" xsi:nil="true"/>
    <lcf76f155ced4ddcb4097134ff3c332f xmlns="a661b63e-0d7c-4b44-9eed-216f1ff6e92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51294E9F72A694B834BFA6CE44778D1" ma:contentTypeVersion="13" ma:contentTypeDescription="Crie um novo documento." ma:contentTypeScope="" ma:versionID="26995293c9c789a9f5a74ad529f354f9">
  <xsd:schema xmlns:xsd="http://www.w3.org/2001/XMLSchema" xmlns:xs="http://www.w3.org/2001/XMLSchema" xmlns:p="http://schemas.microsoft.com/office/2006/metadata/properties" xmlns:ns2="a661b63e-0d7c-4b44-9eed-216f1ff6e929" xmlns:ns3="2332e65f-bc73-48aa-93a9-8e424d7a993f" targetNamespace="http://schemas.microsoft.com/office/2006/metadata/properties" ma:root="true" ma:fieldsID="b49ffd83acc96f678d617141e9f1bd61" ns2:_="" ns3:_="">
    <xsd:import namespace="a661b63e-0d7c-4b44-9eed-216f1ff6e929"/>
    <xsd:import namespace="2332e65f-bc73-48aa-93a9-8e424d7a99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1b63e-0d7c-4b44-9eed-216f1ff6e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f7232a20-a42b-4775-ad44-7fdd374f23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2e65f-bc73-48aa-93a9-8e424d7a993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4575434-ae04-49dd-994a-2d1575af3861}" ma:internalName="TaxCatchAll" ma:showField="CatchAllData" ma:web="2332e65f-bc73-48aa-93a9-8e424d7a9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95E9BB-74D3-4335-AB6C-6BAF5B657CC1}">
  <ds:schemaRefs>
    <ds:schemaRef ds:uri="http://schemas.microsoft.com/sharepoint/v3/contenttype/forms"/>
  </ds:schemaRefs>
</ds:datastoreItem>
</file>

<file path=customXml/itemProps2.xml><?xml version="1.0" encoding="utf-8"?>
<ds:datastoreItem xmlns:ds="http://schemas.openxmlformats.org/officeDocument/2006/customXml" ds:itemID="{2E520044-8643-4970-AC77-71D13674C377}">
  <ds:schemaRefs>
    <ds:schemaRef ds:uri="http://schemas.microsoft.com/office/2006/metadata/properties"/>
    <ds:schemaRef ds:uri="http://schemas.microsoft.com/office/infopath/2007/PartnerControls"/>
    <ds:schemaRef ds:uri="2332e65f-bc73-48aa-93a9-8e424d7a993f"/>
    <ds:schemaRef ds:uri="a661b63e-0d7c-4b44-9eed-216f1ff6e929"/>
  </ds:schemaRefs>
</ds:datastoreItem>
</file>

<file path=customXml/itemProps3.xml><?xml version="1.0" encoding="utf-8"?>
<ds:datastoreItem xmlns:ds="http://schemas.openxmlformats.org/officeDocument/2006/customXml" ds:itemID="{2EA8E86F-8B95-4557-AC13-86C8FAD6CE31}">
  <ds:schemaRefs>
    <ds:schemaRef ds:uri="http://schemas.openxmlformats.org/officeDocument/2006/bibliography"/>
  </ds:schemaRefs>
</ds:datastoreItem>
</file>

<file path=customXml/itemProps4.xml><?xml version="1.0" encoding="utf-8"?>
<ds:datastoreItem xmlns:ds="http://schemas.openxmlformats.org/officeDocument/2006/customXml" ds:itemID="{E9D2F4FB-07B7-46B4-8157-37CC64133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1b63e-0d7c-4b44-9eed-216f1ff6e929"/>
    <ds:schemaRef ds:uri="2332e65f-bc73-48aa-93a9-8e424d7a9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LibreOffice/5.4.7.2$Windows_X86_64 LibreOffice_project/c838ef25c16710f8838b1faec480ebba495259d0</Application>
  <Pages>13</Pages>
  <Words>1326</Words>
  <Characters>7521</Characters>
  <CharactersWithSpaces>8795</CharactersWithSpaces>
  <Paragraphs>160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2025-02-25T12:59:00Z</dcterms:created>
  <dc:creator>Maicon Pasqualon</dc:creator>
  <dc:description/>
  <dc:language>pt-BR</dc:language>
  <cp:lastModifiedBy>Júlia Sedrez</cp:lastModifiedBy>
  <cp:lastPrinted>2022-11-18T09:11:00Z</cp:lastPrinted>
  <dcterms:modified xsi:type="dcterms:W3CDTF">2025-02-25T17:13:00Z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0x010100C51294E9F72A694B834BFA6CE44778D1</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ediaServiceImageTags">
    <vt:lpwstr/>
  </property>
  <property fmtid="{D5CDD505-2E9C-101B-9397-08002B2CF9AE}" pid="8" name="ScaleCrop">
    <vt:bool>0</vt:bool>
  </property>
  <property fmtid="{D5CDD505-2E9C-101B-9397-08002B2CF9AE}" pid="9" name="ShareDoc">
    <vt:bool>0</vt:bool>
  </property>
</Properties>
</file>